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E5810" w14:paraId="5FF25E3C" w14:textId="77777777" w:rsidTr="00D74AE1">
        <w:trPr>
          <w:trHeight w:hRule="exact" w:val="2948"/>
        </w:trPr>
        <w:tc>
          <w:tcPr>
            <w:tcW w:w="11185" w:type="dxa"/>
          </w:tcPr>
          <w:p w14:paraId="6DB8A72D" w14:textId="09224BAC" w:rsidR="00974E99" w:rsidRPr="009E5810" w:rsidRDefault="00974E99" w:rsidP="00E21A27">
            <w:pPr>
              <w:pStyle w:val="Documenttype"/>
            </w:pPr>
            <w:r w:rsidRPr="009E5810">
              <w:t xml:space="preserve">IALA </w:t>
            </w:r>
            <w:r w:rsidR="0093492E" w:rsidRPr="009E5810">
              <w:t>G</w:t>
            </w:r>
            <w:r w:rsidR="00722236" w:rsidRPr="009E5810">
              <w:t>uideline</w:t>
            </w:r>
          </w:p>
        </w:tc>
      </w:tr>
    </w:tbl>
    <w:p w14:paraId="70160B6C" w14:textId="77777777" w:rsidR="008972C3" w:rsidRPr="009E5810" w:rsidRDefault="008972C3" w:rsidP="003274DB"/>
    <w:p w14:paraId="18C11018" w14:textId="77777777" w:rsidR="00D74AE1" w:rsidRPr="009E5810" w:rsidRDefault="00D74AE1" w:rsidP="003274DB"/>
    <w:p w14:paraId="419324E3" w14:textId="627420EF" w:rsidR="0093492E" w:rsidRPr="009E5810" w:rsidRDefault="009C4A86" w:rsidP="0026038D">
      <w:pPr>
        <w:pStyle w:val="Documentnumber"/>
      </w:pPr>
      <w:r>
        <w:t>G</w:t>
      </w:r>
      <w:r w:rsidR="008E3818" w:rsidRPr="009E5810">
        <w:t>1087</w:t>
      </w:r>
    </w:p>
    <w:p w14:paraId="695C9572" w14:textId="4C46C923" w:rsidR="00776004" w:rsidRPr="009E5810" w:rsidRDefault="008E3818" w:rsidP="00E21A27">
      <w:pPr>
        <w:pStyle w:val="Documentname"/>
      </w:pPr>
      <w:r w:rsidRPr="009E5810">
        <w:t>Procedures for the Management of the IALA Domain under the IHO GI Registry</w:t>
      </w:r>
    </w:p>
    <w:p w14:paraId="1FDE301A" w14:textId="77777777" w:rsidR="00CF49CC" w:rsidRPr="009E5810" w:rsidRDefault="00CF49CC" w:rsidP="00D74AE1"/>
    <w:p w14:paraId="29E80853" w14:textId="77777777" w:rsidR="004E0BBB" w:rsidRPr="009E5810" w:rsidRDefault="004E0BBB" w:rsidP="00D74AE1"/>
    <w:p w14:paraId="45941871" w14:textId="77777777" w:rsidR="004E0BBB" w:rsidRPr="009E5810" w:rsidRDefault="004E0BBB" w:rsidP="00D74AE1"/>
    <w:p w14:paraId="5D7A7B0B" w14:textId="77777777" w:rsidR="004E0BBB" w:rsidRPr="009E5810" w:rsidRDefault="004E0BBB" w:rsidP="00D74AE1"/>
    <w:p w14:paraId="3ECF4696" w14:textId="77777777" w:rsidR="004E0BBB" w:rsidRPr="009E5810" w:rsidRDefault="004E0BBB" w:rsidP="00D74AE1"/>
    <w:p w14:paraId="30D3D06B" w14:textId="77777777" w:rsidR="004E0BBB" w:rsidRPr="009E5810" w:rsidRDefault="004E0BBB" w:rsidP="00D74AE1"/>
    <w:p w14:paraId="7BA45276" w14:textId="77777777" w:rsidR="004E0BBB" w:rsidRPr="009E5810" w:rsidRDefault="004E0BBB" w:rsidP="00D74AE1"/>
    <w:p w14:paraId="69FC6C1B" w14:textId="77777777" w:rsidR="004E0BBB" w:rsidRPr="009E5810" w:rsidRDefault="004E0BBB" w:rsidP="00D74AE1"/>
    <w:p w14:paraId="13CC2FBD" w14:textId="77777777" w:rsidR="004E0BBB" w:rsidRPr="009E5810" w:rsidRDefault="004E0BBB" w:rsidP="00D74AE1"/>
    <w:p w14:paraId="1B5016AA" w14:textId="77777777" w:rsidR="004E0BBB" w:rsidRPr="009E5810" w:rsidRDefault="004E0BBB" w:rsidP="00D74AE1"/>
    <w:p w14:paraId="6A8249A7" w14:textId="77777777" w:rsidR="004E0BBB" w:rsidRPr="009E5810" w:rsidRDefault="004E0BBB" w:rsidP="00D74AE1"/>
    <w:p w14:paraId="235079F7" w14:textId="77777777" w:rsidR="004E0BBB" w:rsidRPr="009E5810" w:rsidRDefault="004E0BBB" w:rsidP="00D74AE1"/>
    <w:p w14:paraId="6163BA97" w14:textId="77777777" w:rsidR="004E0BBB" w:rsidRPr="009E5810" w:rsidRDefault="004E0BBB" w:rsidP="00D74AE1"/>
    <w:p w14:paraId="49FA2618" w14:textId="6A681E55" w:rsidR="004E0BBB" w:rsidRDefault="004E0BBB" w:rsidP="00D74AE1"/>
    <w:p w14:paraId="376090E0" w14:textId="77777777" w:rsidR="00D8166B" w:rsidRPr="009E5810" w:rsidRDefault="00D8166B" w:rsidP="00D74AE1"/>
    <w:p w14:paraId="1C944E7F" w14:textId="77777777" w:rsidR="00734BC6" w:rsidRPr="009E5810" w:rsidRDefault="00734BC6" w:rsidP="00D74AE1"/>
    <w:p w14:paraId="00942792" w14:textId="77777777" w:rsidR="004E0BBB" w:rsidRPr="009E5810" w:rsidRDefault="004E0BBB" w:rsidP="00D74AE1"/>
    <w:p w14:paraId="4EBEBFD0" w14:textId="77777777" w:rsidR="004E0BBB" w:rsidRPr="009E5810" w:rsidRDefault="004E0BBB" w:rsidP="00D74AE1"/>
    <w:p w14:paraId="06D17C1D" w14:textId="77777777" w:rsidR="004E0BBB" w:rsidRPr="009E5810" w:rsidRDefault="004E0BBB" w:rsidP="00D74AE1"/>
    <w:p w14:paraId="2D93128B" w14:textId="7A4835F8" w:rsidR="004E0BBB" w:rsidRPr="009E5810" w:rsidRDefault="00300F9A" w:rsidP="004E0BBB">
      <w:pPr>
        <w:pStyle w:val="Editionnumber"/>
      </w:pPr>
      <w:r>
        <w:t xml:space="preserve">Edition </w:t>
      </w:r>
      <w:r w:rsidR="001C75B2">
        <w:t>4.0</w:t>
      </w:r>
    </w:p>
    <w:p w14:paraId="7E3B2633" w14:textId="6710B7A1" w:rsidR="004E0BBB" w:rsidRDefault="001C75B2" w:rsidP="004E0BBB">
      <w:pPr>
        <w:pStyle w:val="Documentdate"/>
      </w:pPr>
      <w:r>
        <w:t>October</w:t>
      </w:r>
      <w:r w:rsidR="00564C88">
        <w:t xml:space="preserve"> 20</w:t>
      </w:r>
      <w:r>
        <w:t>25</w:t>
      </w:r>
    </w:p>
    <w:p w14:paraId="25435507" w14:textId="4B0A47A9" w:rsidR="00075AAE" w:rsidRDefault="00075AAE" w:rsidP="00C26632"/>
    <w:p w14:paraId="646BF828" w14:textId="6C75DB28" w:rsidR="00075AAE" w:rsidRPr="009E5810" w:rsidRDefault="00075AAE" w:rsidP="00C26632">
      <w:pPr>
        <w:pStyle w:val="MRN"/>
      </w:pPr>
      <w:r w:rsidRPr="00075AAE">
        <w:lastRenderedPageBreak/>
        <w:t>urn:mrn:iala:pub:g1087</w:t>
      </w:r>
      <w:r w:rsidR="00D8166B">
        <w:t>:ed</w:t>
      </w:r>
      <w:r w:rsidR="001C75B2">
        <w:t>4.0</w:t>
      </w:r>
    </w:p>
    <w:p w14:paraId="3E356C36" w14:textId="77777777" w:rsidR="00BC27F6" w:rsidRPr="009E5810" w:rsidRDefault="00BC27F6" w:rsidP="00D74AE1">
      <w:pPr>
        <w:sectPr w:rsidR="00BC27F6" w:rsidRPr="009E5810"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F0AC682" w14:textId="77777777" w:rsidR="00AD59C3" w:rsidRPr="00F55AD7" w:rsidRDefault="00AD59C3" w:rsidP="00CB1D11">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AD59C3" w:rsidRPr="00F55AD7" w14:paraId="2E36803E" w14:textId="77777777" w:rsidTr="00F404B9">
        <w:tc>
          <w:tcPr>
            <w:tcW w:w="1908" w:type="dxa"/>
          </w:tcPr>
          <w:p w14:paraId="2B6E3056" w14:textId="77777777" w:rsidR="00AD59C3" w:rsidRPr="00F55AD7" w:rsidRDefault="00AD59C3" w:rsidP="00CB1D11">
            <w:pPr>
              <w:pStyle w:val="Documentrevisiontabletitle"/>
              <w:suppressAutoHyphens/>
            </w:pPr>
            <w:r w:rsidRPr="00F55AD7">
              <w:t>Date</w:t>
            </w:r>
          </w:p>
        </w:tc>
        <w:tc>
          <w:tcPr>
            <w:tcW w:w="6025" w:type="dxa"/>
          </w:tcPr>
          <w:p w14:paraId="3D41152E" w14:textId="77777777" w:rsidR="00AD59C3" w:rsidRPr="00F55AD7" w:rsidRDefault="00AD59C3" w:rsidP="00CB1D11">
            <w:pPr>
              <w:pStyle w:val="Documentrevisiontabletitle"/>
              <w:suppressAutoHyphens/>
            </w:pPr>
            <w:r>
              <w:t>Details</w:t>
            </w:r>
          </w:p>
        </w:tc>
        <w:tc>
          <w:tcPr>
            <w:tcW w:w="2552" w:type="dxa"/>
          </w:tcPr>
          <w:p w14:paraId="04D6598F" w14:textId="77777777" w:rsidR="00AD59C3" w:rsidRPr="00F55AD7" w:rsidRDefault="00AD59C3" w:rsidP="00CB1D11">
            <w:pPr>
              <w:pStyle w:val="Documentrevisiontabletitle"/>
              <w:suppressAutoHyphens/>
            </w:pPr>
            <w:r>
              <w:t>Approval</w:t>
            </w:r>
          </w:p>
        </w:tc>
      </w:tr>
      <w:tr w:rsidR="00F06516" w:rsidRPr="00F55AD7" w14:paraId="64DF0E06" w14:textId="77777777" w:rsidTr="00F404B9">
        <w:trPr>
          <w:trHeight w:val="851"/>
        </w:trPr>
        <w:tc>
          <w:tcPr>
            <w:tcW w:w="1908" w:type="dxa"/>
            <w:vAlign w:val="center"/>
          </w:tcPr>
          <w:p w14:paraId="7BE29453" w14:textId="52F5D293" w:rsidR="00F06516" w:rsidRPr="00CB7D0F" w:rsidRDefault="00F06516" w:rsidP="00F06516">
            <w:pPr>
              <w:pStyle w:val="Tabletext"/>
              <w:suppressAutoHyphens/>
            </w:pPr>
            <w:r>
              <w:t>December 2012</w:t>
            </w:r>
          </w:p>
        </w:tc>
        <w:tc>
          <w:tcPr>
            <w:tcW w:w="6025" w:type="dxa"/>
            <w:vAlign w:val="center"/>
          </w:tcPr>
          <w:p w14:paraId="3E613122" w14:textId="517164B1" w:rsidR="00F06516" w:rsidRPr="00CB7D0F" w:rsidRDefault="00F86E13" w:rsidP="00F06516">
            <w:pPr>
              <w:pStyle w:val="Tabletext"/>
              <w:suppressAutoHyphens/>
            </w:pPr>
            <w:r>
              <w:t xml:space="preserve">First </w:t>
            </w:r>
            <w:r w:rsidR="00F06516">
              <w:t>issue</w:t>
            </w:r>
          </w:p>
        </w:tc>
        <w:tc>
          <w:tcPr>
            <w:tcW w:w="2552" w:type="dxa"/>
            <w:vAlign w:val="center"/>
          </w:tcPr>
          <w:p w14:paraId="31A6BE4B" w14:textId="39D07F1B" w:rsidR="00F06516" w:rsidRPr="00CB7D0F" w:rsidRDefault="00F06516" w:rsidP="00F06516">
            <w:pPr>
              <w:pStyle w:val="Tabletext"/>
              <w:suppressAutoHyphens/>
            </w:pPr>
            <w:r>
              <w:t>Council 54</w:t>
            </w:r>
          </w:p>
        </w:tc>
      </w:tr>
      <w:tr w:rsidR="00F06516" w:rsidRPr="00F55AD7" w14:paraId="48A5CE7E" w14:textId="77777777" w:rsidTr="00F404B9">
        <w:trPr>
          <w:trHeight w:val="851"/>
        </w:trPr>
        <w:tc>
          <w:tcPr>
            <w:tcW w:w="1908" w:type="dxa"/>
            <w:vAlign w:val="center"/>
          </w:tcPr>
          <w:p w14:paraId="5C29E0A8" w14:textId="5E415706" w:rsidR="00F06516" w:rsidRPr="00CB7D0F" w:rsidRDefault="00F06516" w:rsidP="00F06516">
            <w:pPr>
              <w:pStyle w:val="Tabletext"/>
              <w:suppressAutoHyphens/>
            </w:pPr>
            <w:r>
              <w:t>December</w:t>
            </w:r>
            <w:r w:rsidRPr="009E5810">
              <w:t xml:space="preserve"> 2013</w:t>
            </w:r>
          </w:p>
        </w:tc>
        <w:tc>
          <w:tcPr>
            <w:tcW w:w="6025" w:type="dxa"/>
            <w:vAlign w:val="center"/>
          </w:tcPr>
          <w:p w14:paraId="1052E3AB" w14:textId="34333CDF" w:rsidR="00A0187E" w:rsidRDefault="00A0187E" w:rsidP="00F06516">
            <w:pPr>
              <w:pStyle w:val="Tabletext"/>
              <w:suppressAutoHyphens/>
              <w:rPr>
                <w:ins w:id="10" w:author="Minsu Jeon" w:date="2025-10-23T13:58:00Z" w16du:dateUtc="2025-10-23T11:58:00Z"/>
                <w:lang w:eastAsia="ko-KR"/>
              </w:rPr>
            </w:pPr>
            <w:ins w:id="11" w:author="Minsu Jeon" w:date="2025-10-23T13:58:00Z" w16du:dateUtc="2025-10-23T11:58:00Z">
              <w:r>
                <w:rPr>
                  <w:rFonts w:hint="eastAsia"/>
                  <w:lang w:eastAsia="ko-KR"/>
                </w:rPr>
                <w:t>Edtion 2.0</w:t>
              </w:r>
            </w:ins>
          </w:p>
          <w:p w14:paraId="4D9C7D20" w14:textId="1C0F4190" w:rsidR="00F06516" w:rsidRPr="00CB7D0F" w:rsidRDefault="00F06516" w:rsidP="00F06516">
            <w:pPr>
              <w:pStyle w:val="Tabletext"/>
              <w:suppressAutoHyphens/>
            </w:pPr>
            <w:r w:rsidRPr="009E5810">
              <w:t>As a result of suggested changes from the workshop on producing an IALA S-100 Product Specification, June 2013</w:t>
            </w:r>
            <w:r>
              <w:t>.</w:t>
            </w:r>
          </w:p>
        </w:tc>
        <w:tc>
          <w:tcPr>
            <w:tcW w:w="2552" w:type="dxa"/>
            <w:vAlign w:val="center"/>
          </w:tcPr>
          <w:p w14:paraId="07790447" w14:textId="6FFE6CBE" w:rsidR="00F06516" w:rsidRPr="00CB7D0F" w:rsidRDefault="00F06516" w:rsidP="00F06516">
            <w:pPr>
              <w:pStyle w:val="Tabletext"/>
              <w:suppressAutoHyphens/>
            </w:pPr>
            <w:r>
              <w:t>Council 56</w:t>
            </w:r>
          </w:p>
        </w:tc>
      </w:tr>
      <w:tr w:rsidR="00F06516" w:rsidRPr="00F55AD7" w14:paraId="449C31E6" w14:textId="77777777" w:rsidTr="00F404B9">
        <w:trPr>
          <w:trHeight w:val="851"/>
        </w:trPr>
        <w:tc>
          <w:tcPr>
            <w:tcW w:w="1908" w:type="dxa"/>
            <w:vAlign w:val="center"/>
          </w:tcPr>
          <w:p w14:paraId="1BEF822E" w14:textId="2404F28B" w:rsidR="00F06516" w:rsidRPr="00CB7D0F" w:rsidRDefault="00F06516" w:rsidP="00F06516">
            <w:pPr>
              <w:pStyle w:val="Tabletext"/>
              <w:suppressAutoHyphens/>
            </w:pPr>
            <w:r w:rsidRPr="009E5810">
              <w:rPr>
                <w:szCs w:val="20"/>
              </w:rPr>
              <w:t>June 2017</w:t>
            </w:r>
          </w:p>
        </w:tc>
        <w:tc>
          <w:tcPr>
            <w:tcW w:w="6025" w:type="dxa"/>
            <w:vAlign w:val="center"/>
          </w:tcPr>
          <w:p w14:paraId="37F0FA97" w14:textId="77777777" w:rsidR="00A0187E" w:rsidRDefault="00A0187E" w:rsidP="00F06516">
            <w:pPr>
              <w:pStyle w:val="Tabletext"/>
              <w:rPr>
                <w:ins w:id="12" w:author="Minsu Jeon" w:date="2025-10-23T13:58:00Z" w16du:dateUtc="2025-10-23T11:58:00Z"/>
                <w:lang w:eastAsia="ko-KR"/>
              </w:rPr>
            </w:pPr>
            <w:ins w:id="13" w:author="Minsu Jeon" w:date="2025-10-23T13:58:00Z" w16du:dateUtc="2025-10-23T11:58:00Z">
              <w:r>
                <w:rPr>
                  <w:rFonts w:hint="eastAsia"/>
                  <w:lang w:eastAsia="ko-KR"/>
                </w:rPr>
                <w:t xml:space="preserve">Edition 3.0 </w:t>
              </w:r>
            </w:ins>
          </w:p>
          <w:p w14:paraId="229F673F" w14:textId="4AEB177D" w:rsidR="00F06516" w:rsidRDefault="00F06516" w:rsidP="00F06516">
            <w:pPr>
              <w:pStyle w:val="Tabletext"/>
            </w:pPr>
            <w:r w:rsidRPr="009E5810">
              <w:t>Changes in Chapters 1, 4 and 6 to reflect developments in terminology and approach. Amended procedures for submission of product specifications. Remove duplication with Guideline 1106</w:t>
            </w:r>
          </w:p>
          <w:p w14:paraId="4E61E059" w14:textId="5848B221" w:rsidR="00F06516" w:rsidRPr="00CB7D0F" w:rsidRDefault="00F06516" w:rsidP="00F06516">
            <w:pPr>
              <w:pStyle w:val="Tabletext"/>
              <w:suppressAutoHyphens/>
            </w:pPr>
            <w:r>
              <w:t>Whole document</w:t>
            </w:r>
          </w:p>
        </w:tc>
        <w:tc>
          <w:tcPr>
            <w:tcW w:w="2552" w:type="dxa"/>
            <w:vAlign w:val="center"/>
          </w:tcPr>
          <w:p w14:paraId="1BE894AB" w14:textId="403B52BE" w:rsidR="00F06516" w:rsidRPr="00CB7D0F" w:rsidRDefault="00F06516" w:rsidP="00F06516">
            <w:pPr>
              <w:pStyle w:val="Tabletext"/>
              <w:suppressAutoHyphens/>
            </w:pPr>
            <w:r>
              <w:t>Council 64</w:t>
            </w:r>
          </w:p>
        </w:tc>
      </w:tr>
      <w:tr w:rsidR="00F06516" w:rsidRPr="00F55AD7" w14:paraId="1F696C21" w14:textId="77777777" w:rsidTr="00F404B9">
        <w:trPr>
          <w:trHeight w:val="851"/>
        </w:trPr>
        <w:tc>
          <w:tcPr>
            <w:tcW w:w="1908" w:type="dxa"/>
            <w:vAlign w:val="center"/>
          </w:tcPr>
          <w:p w14:paraId="37330CDD" w14:textId="21799B66" w:rsidR="00F06516" w:rsidRPr="00CB7D0F" w:rsidRDefault="00564C88" w:rsidP="00F06516">
            <w:pPr>
              <w:pStyle w:val="Tabletext"/>
              <w:suppressAutoHyphens/>
            </w:pPr>
            <w:r>
              <w:rPr>
                <w:szCs w:val="20"/>
              </w:rPr>
              <w:t>July 2022</w:t>
            </w:r>
          </w:p>
        </w:tc>
        <w:tc>
          <w:tcPr>
            <w:tcW w:w="6025" w:type="dxa"/>
            <w:vAlign w:val="center"/>
          </w:tcPr>
          <w:p w14:paraId="2C85C755" w14:textId="77777777" w:rsidR="00A0187E" w:rsidRDefault="00F06516" w:rsidP="00F06516">
            <w:pPr>
              <w:pStyle w:val="Tabletext"/>
              <w:suppressAutoHyphens/>
              <w:rPr>
                <w:ins w:id="14" w:author="Minsu Jeon" w:date="2025-10-23T13:58:00Z" w16du:dateUtc="2025-10-23T11:58:00Z"/>
              </w:rPr>
            </w:pPr>
            <w:r>
              <w:t xml:space="preserve">Edition 3.1 </w:t>
            </w:r>
          </w:p>
          <w:p w14:paraId="3C8138A0" w14:textId="24CECC71" w:rsidR="00F06516" w:rsidRPr="00CB7D0F" w:rsidRDefault="00F06516" w:rsidP="00F06516">
            <w:pPr>
              <w:pStyle w:val="Tabletext"/>
              <w:suppressAutoHyphens/>
            </w:pPr>
            <w:r>
              <w:t>Editorial corrections.</w:t>
            </w:r>
          </w:p>
        </w:tc>
        <w:tc>
          <w:tcPr>
            <w:tcW w:w="2552" w:type="dxa"/>
            <w:vAlign w:val="center"/>
          </w:tcPr>
          <w:p w14:paraId="446630C2" w14:textId="77777777" w:rsidR="00F06516" w:rsidRPr="00CB7D0F" w:rsidRDefault="00F06516" w:rsidP="00F06516">
            <w:pPr>
              <w:pStyle w:val="Tabletext"/>
              <w:suppressAutoHyphens/>
            </w:pPr>
          </w:p>
        </w:tc>
      </w:tr>
      <w:tr w:rsidR="00F06516" w:rsidRPr="00F55AD7" w14:paraId="6AAEC6AF" w14:textId="77777777" w:rsidTr="00F404B9">
        <w:trPr>
          <w:trHeight w:val="851"/>
        </w:trPr>
        <w:tc>
          <w:tcPr>
            <w:tcW w:w="1908" w:type="dxa"/>
            <w:vAlign w:val="center"/>
          </w:tcPr>
          <w:p w14:paraId="2A65E5D0" w14:textId="7119939A" w:rsidR="00F06516" w:rsidRPr="00CB7D0F" w:rsidRDefault="001C75B2" w:rsidP="00F06516">
            <w:pPr>
              <w:pStyle w:val="Tabletext"/>
              <w:suppressAutoHyphens/>
            </w:pPr>
            <w:del w:id="15" w:author="Minsu Jeon" w:date="2025-10-23T13:57:00Z" w16du:dateUtc="2025-10-23T11:57:00Z">
              <w:r w:rsidDel="00A0187E">
                <w:delText xml:space="preserve">October </w:delText>
              </w:r>
            </w:del>
            <w:ins w:id="16" w:author="Minsu Jeon" w:date="2025-10-23T13:57:00Z" w16du:dateUtc="2025-10-23T11:57:00Z">
              <w:r w:rsidR="00A0187E">
                <w:rPr>
                  <w:rFonts w:hint="eastAsia"/>
                  <w:lang w:eastAsia="ko-KR"/>
                </w:rPr>
                <w:t>Decmber</w:t>
              </w:r>
              <w:r w:rsidR="00A0187E">
                <w:t xml:space="preserve"> </w:t>
              </w:r>
            </w:ins>
            <w:r>
              <w:t>2025</w:t>
            </w:r>
          </w:p>
        </w:tc>
        <w:tc>
          <w:tcPr>
            <w:tcW w:w="6025" w:type="dxa"/>
            <w:vAlign w:val="center"/>
          </w:tcPr>
          <w:p w14:paraId="16FDFE9E" w14:textId="77777777" w:rsidR="00A0187E" w:rsidRDefault="00A0187E" w:rsidP="00A0187E">
            <w:pPr>
              <w:pStyle w:val="Tabletext"/>
              <w:suppressAutoHyphens/>
              <w:rPr>
                <w:ins w:id="17" w:author="Minsu Jeon" w:date="2025-10-23T13:58:00Z" w16du:dateUtc="2025-10-23T11:58:00Z"/>
                <w:lang w:eastAsia="ko-KR"/>
              </w:rPr>
            </w:pPr>
            <w:ins w:id="18" w:author="Minsu Jeon" w:date="2025-10-23T13:57:00Z" w16du:dateUtc="2025-10-23T11:57:00Z">
              <w:r>
                <w:rPr>
                  <w:rFonts w:hint="eastAsia"/>
                  <w:lang w:eastAsia="ko-KR"/>
                </w:rPr>
                <w:t>Edition 4.0</w:t>
              </w:r>
            </w:ins>
            <w:ins w:id="19" w:author="Minsu Jeon" w:date="2025-10-23T13:58:00Z" w16du:dateUtc="2025-10-23T11:58:00Z">
              <w:r>
                <w:rPr>
                  <w:rFonts w:hint="eastAsia"/>
                  <w:lang w:eastAsia="ko-KR"/>
                </w:rPr>
                <w:t xml:space="preserve"> </w:t>
              </w:r>
            </w:ins>
          </w:p>
          <w:p w14:paraId="222E1C67" w14:textId="5AD77706" w:rsidR="00F06516" w:rsidRPr="00CB7D0F" w:rsidRDefault="001C75B2" w:rsidP="00A0187E">
            <w:pPr>
              <w:pStyle w:val="Tabletext"/>
              <w:suppressAutoHyphens/>
            </w:pPr>
            <w:r>
              <w:t>Changes to the document as a whole to be aligned with the new release of G1106 and IHO S-99.</w:t>
            </w:r>
          </w:p>
        </w:tc>
        <w:tc>
          <w:tcPr>
            <w:tcW w:w="2552" w:type="dxa"/>
            <w:vAlign w:val="center"/>
          </w:tcPr>
          <w:p w14:paraId="5E046BF7" w14:textId="5F3B2606" w:rsidR="00F06516" w:rsidRPr="00CB7D0F" w:rsidRDefault="00A0187E" w:rsidP="00F06516">
            <w:pPr>
              <w:pStyle w:val="Tabletext"/>
              <w:suppressAutoHyphens/>
              <w:rPr>
                <w:rFonts w:hint="eastAsia"/>
                <w:lang w:eastAsia="ko-KR"/>
              </w:rPr>
            </w:pPr>
            <w:ins w:id="20" w:author="Minsu Jeon" w:date="2025-10-23T13:58:00Z" w16du:dateUtc="2025-10-23T11:58:00Z">
              <w:r>
                <w:rPr>
                  <w:rFonts w:hint="eastAsia"/>
                  <w:lang w:eastAsia="ko-KR"/>
                </w:rPr>
                <w:t>Council 3</w:t>
              </w:r>
            </w:ins>
          </w:p>
        </w:tc>
      </w:tr>
      <w:tr w:rsidR="00F06516" w:rsidRPr="00F55AD7" w14:paraId="10EC92B6" w14:textId="77777777" w:rsidTr="00F404B9">
        <w:trPr>
          <w:trHeight w:val="851"/>
        </w:trPr>
        <w:tc>
          <w:tcPr>
            <w:tcW w:w="1908" w:type="dxa"/>
            <w:vAlign w:val="center"/>
          </w:tcPr>
          <w:p w14:paraId="4E090D40" w14:textId="77777777" w:rsidR="00F06516" w:rsidRPr="00CB7D0F" w:rsidRDefault="00F06516" w:rsidP="00F06516">
            <w:pPr>
              <w:pStyle w:val="Tabletext"/>
              <w:suppressAutoHyphens/>
            </w:pPr>
          </w:p>
        </w:tc>
        <w:tc>
          <w:tcPr>
            <w:tcW w:w="6025" w:type="dxa"/>
            <w:vAlign w:val="center"/>
          </w:tcPr>
          <w:p w14:paraId="4C4E3CBF" w14:textId="77777777" w:rsidR="00F06516" w:rsidRPr="00CB7D0F" w:rsidRDefault="00F06516" w:rsidP="00F06516">
            <w:pPr>
              <w:pStyle w:val="Tabletext"/>
              <w:suppressAutoHyphens/>
            </w:pPr>
          </w:p>
        </w:tc>
        <w:tc>
          <w:tcPr>
            <w:tcW w:w="2552" w:type="dxa"/>
            <w:vAlign w:val="center"/>
          </w:tcPr>
          <w:p w14:paraId="707D45D3" w14:textId="77777777" w:rsidR="00F06516" w:rsidRPr="00CB7D0F" w:rsidRDefault="00F06516" w:rsidP="00F06516">
            <w:pPr>
              <w:pStyle w:val="Tabletext"/>
              <w:suppressAutoHyphens/>
            </w:pPr>
          </w:p>
        </w:tc>
      </w:tr>
      <w:tr w:rsidR="00F06516" w:rsidRPr="00F55AD7" w14:paraId="11625B5C" w14:textId="77777777" w:rsidTr="00F404B9">
        <w:trPr>
          <w:trHeight w:val="851"/>
        </w:trPr>
        <w:tc>
          <w:tcPr>
            <w:tcW w:w="1908" w:type="dxa"/>
            <w:vAlign w:val="center"/>
          </w:tcPr>
          <w:p w14:paraId="5EC508B0" w14:textId="77777777" w:rsidR="00F06516" w:rsidRPr="00CB7D0F" w:rsidRDefault="00F06516" w:rsidP="00F06516">
            <w:pPr>
              <w:pStyle w:val="Tabletext"/>
              <w:suppressAutoHyphens/>
            </w:pPr>
          </w:p>
        </w:tc>
        <w:tc>
          <w:tcPr>
            <w:tcW w:w="6025" w:type="dxa"/>
            <w:vAlign w:val="center"/>
          </w:tcPr>
          <w:p w14:paraId="47EB2719" w14:textId="77777777" w:rsidR="00F06516" w:rsidRPr="00CB7D0F" w:rsidRDefault="00F06516" w:rsidP="00F06516">
            <w:pPr>
              <w:pStyle w:val="Tabletext"/>
              <w:suppressAutoHyphens/>
            </w:pPr>
          </w:p>
        </w:tc>
        <w:tc>
          <w:tcPr>
            <w:tcW w:w="2552" w:type="dxa"/>
            <w:vAlign w:val="center"/>
          </w:tcPr>
          <w:p w14:paraId="2347B7C9" w14:textId="77777777" w:rsidR="00F06516" w:rsidRPr="00CB7D0F" w:rsidRDefault="00F06516" w:rsidP="00F06516">
            <w:pPr>
              <w:pStyle w:val="Tabletext"/>
              <w:suppressAutoHyphens/>
            </w:pPr>
          </w:p>
        </w:tc>
      </w:tr>
    </w:tbl>
    <w:p w14:paraId="3D7BCE74" w14:textId="77777777" w:rsidR="00914E26" w:rsidRPr="009E5810" w:rsidRDefault="00914E26" w:rsidP="00D74AE1"/>
    <w:p w14:paraId="51AC09A9" w14:textId="77777777" w:rsidR="005E4659" w:rsidRPr="009E5810" w:rsidRDefault="005E4659" w:rsidP="00914E26">
      <w:pPr>
        <w:spacing w:after="200" w:line="276" w:lineRule="auto"/>
        <w:sectPr w:rsidR="005E4659" w:rsidRPr="009E5810"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30BE36E5" w14:textId="59C7BA66" w:rsidR="000C072E" w:rsidRPr="000C072E" w:rsidRDefault="004A4EC4">
      <w:pPr>
        <w:pStyle w:val="TOC1"/>
        <w:rPr>
          <w:b w:val="0"/>
          <w:caps w:val="0"/>
          <w:color w:val="auto"/>
          <w:kern w:val="2"/>
          <w:sz w:val="24"/>
          <w:szCs w:val="24"/>
          <w:lang w:val="en-US" w:eastAsia="nl-NL"/>
          <w14:ligatures w14:val="standardContextual"/>
        </w:rPr>
      </w:pPr>
      <w:r w:rsidRPr="009E5810">
        <w:rPr>
          <w:rFonts w:eastAsia="Times New Roman" w:cs="Times New Roman"/>
          <w:b w:val="0"/>
          <w:noProof w:val="0"/>
          <w:szCs w:val="20"/>
        </w:rPr>
        <w:lastRenderedPageBreak/>
        <w:fldChar w:fldCharType="begin"/>
      </w:r>
      <w:r w:rsidRPr="009E5810">
        <w:rPr>
          <w:rFonts w:eastAsia="Times New Roman" w:cs="Times New Roman"/>
          <w:b w:val="0"/>
          <w:noProof w:val="0"/>
          <w:szCs w:val="20"/>
        </w:rPr>
        <w:instrText xml:space="preserve"> TOC \o "1-3" \t "Annex,4,Appendix,5" </w:instrText>
      </w:r>
      <w:r w:rsidRPr="009E5810">
        <w:rPr>
          <w:rFonts w:eastAsia="Times New Roman" w:cs="Times New Roman"/>
          <w:b w:val="0"/>
          <w:noProof w:val="0"/>
          <w:szCs w:val="20"/>
        </w:rPr>
        <w:fldChar w:fldCharType="separate"/>
      </w:r>
      <w:r w:rsidR="000C072E" w:rsidRPr="00146EE2">
        <w:t>1.</w:t>
      </w:r>
      <w:r w:rsidR="000C072E" w:rsidRPr="000C072E">
        <w:rPr>
          <w:b w:val="0"/>
          <w:caps w:val="0"/>
          <w:color w:val="auto"/>
          <w:kern w:val="2"/>
          <w:sz w:val="24"/>
          <w:szCs w:val="24"/>
          <w:lang w:val="en-US" w:eastAsia="nl-NL"/>
          <w14:ligatures w14:val="standardContextual"/>
        </w:rPr>
        <w:tab/>
      </w:r>
      <w:r w:rsidR="000C072E">
        <w:t>INTRODUCTION</w:t>
      </w:r>
      <w:r w:rsidR="000C072E">
        <w:tab/>
      </w:r>
      <w:r w:rsidR="000C072E">
        <w:fldChar w:fldCharType="begin"/>
      </w:r>
      <w:r w:rsidR="000C072E">
        <w:instrText xml:space="preserve"> PAGEREF _Toc212115459 \h </w:instrText>
      </w:r>
      <w:r w:rsidR="000C072E">
        <w:fldChar w:fldCharType="separate"/>
      </w:r>
      <w:r w:rsidR="000C072E">
        <w:t>5</w:t>
      </w:r>
      <w:r w:rsidR="000C072E">
        <w:fldChar w:fldCharType="end"/>
      </w:r>
    </w:p>
    <w:p w14:paraId="0C4CC9C8" w14:textId="5B8210BF" w:rsidR="000C072E" w:rsidRPr="000C072E" w:rsidRDefault="000C072E">
      <w:pPr>
        <w:pStyle w:val="TOC1"/>
        <w:rPr>
          <w:b w:val="0"/>
          <w:caps w:val="0"/>
          <w:color w:val="auto"/>
          <w:kern w:val="2"/>
          <w:sz w:val="24"/>
          <w:szCs w:val="24"/>
          <w:lang w:val="en-US" w:eastAsia="nl-NL"/>
          <w14:ligatures w14:val="standardContextual"/>
        </w:rPr>
      </w:pPr>
      <w:r w:rsidRPr="00146EE2">
        <w:t>2.</w:t>
      </w:r>
      <w:r w:rsidRPr="000C072E">
        <w:rPr>
          <w:b w:val="0"/>
          <w:caps w:val="0"/>
          <w:color w:val="auto"/>
          <w:kern w:val="2"/>
          <w:sz w:val="24"/>
          <w:szCs w:val="24"/>
          <w:lang w:val="en-US" w:eastAsia="nl-NL"/>
          <w14:ligatures w14:val="standardContextual"/>
        </w:rPr>
        <w:tab/>
      </w:r>
      <w:r>
        <w:t>BACKGROUND</w:t>
      </w:r>
      <w:r>
        <w:tab/>
      </w:r>
      <w:r>
        <w:fldChar w:fldCharType="begin"/>
      </w:r>
      <w:r>
        <w:instrText xml:space="preserve"> PAGEREF _Toc212115460 \h </w:instrText>
      </w:r>
      <w:r>
        <w:fldChar w:fldCharType="separate"/>
      </w:r>
      <w:r>
        <w:t>5</w:t>
      </w:r>
      <w:r>
        <w:fldChar w:fldCharType="end"/>
      </w:r>
    </w:p>
    <w:p w14:paraId="78E5C848" w14:textId="739A3EBE" w:rsidR="000C072E" w:rsidRPr="000C072E" w:rsidRDefault="000C072E">
      <w:pPr>
        <w:pStyle w:val="TOC1"/>
        <w:rPr>
          <w:b w:val="0"/>
          <w:caps w:val="0"/>
          <w:color w:val="auto"/>
          <w:kern w:val="2"/>
          <w:sz w:val="24"/>
          <w:szCs w:val="24"/>
          <w:lang w:val="en-US" w:eastAsia="nl-NL"/>
          <w14:ligatures w14:val="standardContextual"/>
        </w:rPr>
      </w:pPr>
      <w:r w:rsidRPr="00146EE2">
        <w:t>3.</w:t>
      </w:r>
      <w:r w:rsidRPr="000C072E">
        <w:rPr>
          <w:b w:val="0"/>
          <w:caps w:val="0"/>
          <w:color w:val="auto"/>
          <w:kern w:val="2"/>
          <w:sz w:val="24"/>
          <w:szCs w:val="24"/>
          <w:lang w:val="en-US" w:eastAsia="nl-NL"/>
          <w14:ligatures w14:val="standardContextual"/>
        </w:rPr>
        <w:tab/>
      </w:r>
      <w:r>
        <w:t>SCOPE</w:t>
      </w:r>
      <w:r>
        <w:tab/>
      </w:r>
      <w:r>
        <w:fldChar w:fldCharType="begin"/>
      </w:r>
      <w:r>
        <w:instrText xml:space="preserve"> PAGEREF _Toc212115461 \h </w:instrText>
      </w:r>
      <w:r>
        <w:fldChar w:fldCharType="separate"/>
      </w:r>
      <w:r>
        <w:t>5</w:t>
      </w:r>
      <w:r>
        <w:fldChar w:fldCharType="end"/>
      </w:r>
    </w:p>
    <w:p w14:paraId="22416F10" w14:textId="069E4A2A" w:rsidR="000C072E" w:rsidRPr="000C072E" w:rsidRDefault="000C072E">
      <w:pPr>
        <w:pStyle w:val="TOC1"/>
        <w:rPr>
          <w:b w:val="0"/>
          <w:caps w:val="0"/>
          <w:color w:val="auto"/>
          <w:kern w:val="2"/>
          <w:sz w:val="24"/>
          <w:szCs w:val="24"/>
          <w:lang w:val="en-US" w:eastAsia="nl-NL"/>
          <w14:ligatures w14:val="standardContextual"/>
        </w:rPr>
      </w:pPr>
      <w:r w:rsidRPr="00146EE2">
        <w:t>4.</w:t>
      </w:r>
      <w:r w:rsidRPr="000C072E">
        <w:rPr>
          <w:b w:val="0"/>
          <w:caps w:val="0"/>
          <w:color w:val="auto"/>
          <w:kern w:val="2"/>
          <w:sz w:val="24"/>
          <w:szCs w:val="24"/>
          <w:lang w:val="en-US" w:eastAsia="nl-NL"/>
          <w14:ligatures w14:val="standardContextual"/>
        </w:rPr>
        <w:tab/>
      </w:r>
      <w:r>
        <w:t>THE IALA DOMAIN</w:t>
      </w:r>
      <w:r>
        <w:tab/>
      </w:r>
      <w:r>
        <w:fldChar w:fldCharType="begin"/>
      </w:r>
      <w:r>
        <w:instrText xml:space="preserve"> PAGEREF _Toc212115462 \h </w:instrText>
      </w:r>
      <w:r>
        <w:fldChar w:fldCharType="separate"/>
      </w:r>
      <w:r>
        <w:t>5</w:t>
      </w:r>
      <w:r>
        <w:fldChar w:fldCharType="end"/>
      </w:r>
    </w:p>
    <w:p w14:paraId="434E8ADC" w14:textId="0717E4B3" w:rsidR="000C072E" w:rsidRPr="000C072E" w:rsidRDefault="000C072E">
      <w:pPr>
        <w:pStyle w:val="TOC1"/>
        <w:rPr>
          <w:b w:val="0"/>
          <w:caps w:val="0"/>
          <w:color w:val="auto"/>
          <w:kern w:val="2"/>
          <w:sz w:val="24"/>
          <w:szCs w:val="24"/>
          <w:lang w:val="en-US" w:eastAsia="nl-NL"/>
          <w14:ligatures w14:val="standardContextual"/>
        </w:rPr>
      </w:pPr>
      <w:r w:rsidRPr="00146EE2">
        <w:t>5.</w:t>
      </w:r>
      <w:r w:rsidRPr="000C072E">
        <w:rPr>
          <w:b w:val="0"/>
          <w:caps w:val="0"/>
          <w:color w:val="auto"/>
          <w:kern w:val="2"/>
          <w:sz w:val="24"/>
          <w:szCs w:val="24"/>
          <w:lang w:val="en-US" w:eastAsia="nl-NL"/>
          <w14:ligatures w14:val="standardContextual"/>
        </w:rPr>
        <w:tab/>
      </w:r>
      <w:r>
        <w:t>MANAGEMENT OF THE IALA DOMAIN</w:t>
      </w:r>
      <w:r>
        <w:tab/>
      </w:r>
      <w:r>
        <w:fldChar w:fldCharType="begin"/>
      </w:r>
      <w:r>
        <w:instrText xml:space="preserve"> PAGEREF _Toc212115463 \h </w:instrText>
      </w:r>
      <w:r>
        <w:fldChar w:fldCharType="separate"/>
      </w:r>
      <w:r>
        <w:t>6</w:t>
      </w:r>
      <w:r>
        <w:fldChar w:fldCharType="end"/>
      </w:r>
    </w:p>
    <w:p w14:paraId="3731EFCA" w14:textId="2503403B" w:rsidR="000C072E" w:rsidRPr="000C072E" w:rsidRDefault="000C072E">
      <w:pPr>
        <w:pStyle w:val="TOC2"/>
        <w:rPr>
          <w:color w:val="auto"/>
          <w:kern w:val="2"/>
          <w:sz w:val="24"/>
          <w:szCs w:val="24"/>
          <w:lang w:val="en-US" w:eastAsia="nl-NL"/>
          <w14:ligatures w14:val="standardContextual"/>
        </w:rPr>
      </w:pPr>
      <w:r w:rsidRPr="00146EE2">
        <w:t>5.1.</w:t>
      </w:r>
      <w:r w:rsidRPr="000C072E">
        <w:rPr>
          <w:color w:val="auto"/>
          <w:kern w:val="2"/>
          <w:sz w:val="24"/>
          <w:szCs w:val="24"/>
          <w:lang w:val="en-US" w:eastAsia="nl-NL"/>
          <w14:ligatures w14:val="standardContextual"/>
        </w:rPr>
        <w:tab/>
      </w:r>
      <w:r>
        <w:t>The IHO Registry – IALA and Domain Management relationship</w:t>
      </w:r>
      <w:r>
        <w:tab/>
      </w:r>
      <w:r>
        <w:fldChar w:fldCharType="begin"/>
      </w:r>
      <w:r>
        <w:instrText xml:space="preserve"> PAGEREF _Toc212115464 \h </w:instrText>
      </w:r>
      <w:r>
        <w:fldChar w:fldCharType="separate"/>
      </w:r>
      <w:r>
        <w:t>6</w:t>
      </w:r>
      <w:r>
        <w:fldChar w:fldCharType="end"/>
      </w:r>
    </w:p>
    <w:p w14:paraId="11C8F85E" w14:textId="5ED28A32" w:rsidR="000C072E" w:rsidRPr="000C072E" w:rsidRDefault="000C072E">
      <w:pPr>
        <w:pStyle w:val="TOC3"/>
        <w:tabs>
          <w:tab w:val="left" w:pos="1134"/>
        </w:tabs>
        <w:rPr>
          <w:noProof/>
          <w:color w:val="auto"/>
          <w:kern w:val="2"/>
          <w:sz w:val="24"/>
          <w:szCs w:val="24"/>
          <w:lang w:val="en-US" w:eastAsia="nl-NL"/>
          <w14:ligatures w14:val="standardContextual"/>
        </w:rPr>
      </w:pPr>
      <w:r w:rsidRPr="00146EE2">
        <w:rPr>
          <w:noProof/>
        </w:rPr>
        <w:t>5.1.1.</w:t>
      </w:r>
      <w:r w:rsidRPr="000C072E">
        <w:rPr>
          <w:noProof/>
          <w:color w:val="auto"/>
          <w:kern w:val="2"/>
          <w:sz w:val="24"/>
          <w:szCs w:val="24"/>
          <w:lang w:val="en-US" w:eastAsia="nl-NL"/>
          <w14:ligatures w14:val="standardContextual"/>
        </w:rPr>
        <w:tab/>
      </w:r>
      <w:r>
        <w:rPr>
          <w:noProof/>
        </w:rPr>
        <w:t>Management of the IALA Domain</w:t>
      </w:r>
      <w:r>
        <w:rPr>
          <w:noProof/>
        </w:rPr>
        <w:tab/>
      </w:r>
      <w:r>
        <w:rPr>
          <w:noProof/>
        </w:rPr>
        <w:fldChar w:fldCharType="begin"/>
      </w:r>
      <w:r>
        <w:rPr>
          <w:noProof/>
        </w:rPr>
        <w:instrText xml:space="preserve"> PAGEREF _Toc212115465 \h </w:instrText>
      </w:r>
      <w:r>
        <w:rPr>
          <w:noProof/>
        </w:rPr>
      </w:r>
      <w:r>
        <w:rPr>
          <w:noProof/>
        </w:rPr>
        <w:fldChar w:fldCharType="separate"/>
      </w:r>
      <w:r>
        <w:rPr>
          <w:noProof/>
        </w:rPr>
        <w:t>6</w:t>
      </w:r>
      <w:r>
        <w:rPr>
          <w:noProof/>
        </w:rPr>
        <w:fldChar w:fldCharType="end"/>
      </w:r>
    </w:p>
    <w:p w14:paraId="65ECFBC6" w14:textId="53B37BDD" w:rsidR="000C072E" w:rsidRPr="000C072E" w:rsidRDefault="000C072E">
      <w:pPr>
        <w:pStyle w:val="TOC2"/>
        <w:rPr>
          <w:color w:val="auto"/>
          <w:kern w:val="2"/>
          <w:sz w:val="24"/>
          <w:szCs w:val="24"/>
          <w:lang w:val="en-US" w:eastAsia="nl-NL"/>
          <w14:ligatures w14:val="standardContextual"/>
        </w:rPr>
      </w:pPr>
      <w:r w:rsidRPr="00146EE2">
        <w:t>5.2.</w:t>
      </w:r>
      <w:r w:rsidRPr="000C072E">
        <w:rPr>
          <w:color w:val="auto"/>
          <w:kern w:val="2"/>
          <w:sz w:val="24"/>
          <w:szCs w:val="24"/>
          <w:lang w:val="en-US" w:eastAsia="nl-NL"/>
          <w14:ligatures w14:val="standardContextual"/>
        </w:rPr>
        <w:tab/>
      </w:r>
      <w:r>
        <w:t>Procedures for submitting a Product Specification</w:t>
      </w:r>
      <w:r>
        <w:tab/>
      </w:r>
      <w:r>
        <w:fldChar w:fldCharType="begin"/>
      </w:r>
      <w:r>
        <w:instrText xml:space="preserve"> PAGEREF _Toc212115466 \h </w:instrText>
      </w:r>
      <w:r>
        <w:fldChar w:fldCharType="separate"/>
      </w:r>
      <w:r>
        <w:t>7</w:t>
      </w:r>
      <w:r>
        <w:fldChar w:fldCharType="end"/>
      </w:r>
    </w:p>
    <w:p w14:paraId="4F83BBA9" w14:textId="4FFB3E02" w:rsidR="000C072E" w:rsidRPr="000C072E" w:rsidRDefault="000C072E">
      <w:pPr>
        <w:pStyle w:val="TOC2"/>
        <w:rPr>
          <w:color w:val="auto"/>
          <w:kern w:val="2"/>
          <w:sz w:val="24"/>
          <w:szCs w:val="24"/>
          <w:lang w:val="en-US" w:eastAsia="nl-NL"/>
          <w14:ligatures w14:val="standardContextual"/>
        </w:rPr>
      </w:pPr>
      <w:r w:rsidRPr="00146EE2">
        <w:t>5.3.</w:t>
      </w:r>
      <w:r w:rsidRPr="000C072E">
        <w:rPr>
          <w:color w:val="auto"/>
          <w:kern w:val="2"/>
          <w:sz w:val="24"/>
          <w:szCs w:val="24"/>
          <w:lang w:val="en-US" w:eastAsia="nl-NL"/>
          <w14:ligatures w14:val="standardContextual"/>
        </w:rPr>
        <w:tab/>
      </w:r>
      <w:r>
        <w:t>Procedures for proposals to Concept, Data Dictionary, Portrayal and Metadata Registers</w:t>
      </w:r>
      <w:r>
        <w:tab/>
      </w:r>
      <w:r>
        <w:fldChar w:fldCharType="begin"/>
      </w:r>
      <w:r>
        <w:instrText xml:space="preserve"> PAGEREF _Toc212115467 \h </w:instrText>
      </w:r>
      <w:r>
        <w:fldChar w:fldCharType="separate"/>
      </w:r>
      <w:r>
        <w:t>7</w:t>
      </w:r>
      <w:r>
        <w:fldChar w:fldCharType="end"/>
      </w:r>
    </w:p>
    <w:p w14:paraId="0BC32F58" w14:textId="6CCAF187" w:rsidR="000C072E" w:rsidRDefault="000C072E">
      <w:pPr>
        <w:pStyle w:val="TOC1"/>
        <w:rPr>
          <w:b w:val="0"/>
          <w:caps w:val="0"/>
          <w:color w:val="auto"/>
          <w:kern w:val="2"/>
          <w:sz w:val="24"/>
          <w:szCs w:val="24"/>
          <w:lang w:val="nl-NL" w:eastAsia="nl-NL"/>
          <w14:ligatures w14:val="standardContextual"/>
        </w:rPr>
      </w:pPr>
      <w:r w:rsidRPr="00146EE2">
        <w:t>6.</w:t>
      </w:r>
      <w:r>
        <w:rPr>
          <w:b w:val="0"/>
          <w:caps w:val="0"/>
          <w:color w:val="auto"/>
          <w:kern w:val="2"/>
          <w:sz w:val="24"/>
          <w:szCs w:val="24"/>
          <w:lang w:val="nl-NL" w:eastAsia="nl-NL"/>
          <w14:ligatures w14:val="standardContextual"/>
        </w:rPr>
        <w:tab/>
      </w:r>
      <w:r>
        <w:t>DEFINITIONS</w:t>
      </w:r>
      <w:r>
        <w:tab/>
      </w:r>
      <w:r>
        <w:fldChar w:fldCharType="begin"/>
      </w:r>
      <w:r>
        <w:instrText xml:space="preserve"> PAGEREF _Toc212115468 \h </w:instrText>
      </w:r>
      <w:r>
        <w:fldChar w:fldCharType="separate"/>
      </w:r>
      <w:r>
        <w:t>7</w:t>
      </w:r>
      <w:r>
        <w:fldChar w:fldCharType="end"/>
      </w:r>
    </w:p>
    <w:p w14:paraId="59FBFA7D" w14:textId="70FB83FB" w:rsidR="000C072E" w:rsidRDefault="000C072E">
      <w:pPr>
        <w:pStyle w:val="TOC1"/>
        <w:rPr>
          <w:b w:val="0"/>
          <w:caps w:val="0"/>
          <w:color w:val="auto"/>
          <w:kern w:val="2"/>
          <w:sz w:val="24"/>
          <w:szCs w:val="24"/>
          <w:lang w:val="nl-NL" w:eastAsia="nl-NL"/>
          <w14:ligatures w14:val="standardContextual"/>
        </w:rPr>
      </w:pPr>
      <w:r w:rsidRPr="00146EE2">
        <w:t>7.</w:t>
      </w:r>
      <w:r>
        <w:rPr>
          <w:b w:val="0"/>
          <w:caps w:val="0"/>
          <w:color w:val="auto"/>
          <w:kern w:val="2"/>
          <w:sz w:val="24"/>
          <w:szCs w:val="24"/>
          <w:lang w:val="nl-NL" w:eastAsia="nl-NL"/>
          <w14:ligatures w14:val="standardContextual"/>
        </w:rPr>
        <w:tab/>
      </w:r>
      <w:r>
        <w:t>Abbreviations</w:t>
      </w:r>
      <w:r>
        <w:tab/>
      </w:r>
      <w:r>
        <w:fldChar w:fldCharType="begin"/>
      </w:r>
      <w:r>
        <w:instrText xml:space="preserve"> PAGEREF _Toc212115469 \h </w:instrText>
      </w:r>
      <w:r>
        <w:fldChar w:fldCharType="separate"/>
      </w:r>
      <w:r>
        <w:t>7</w:t>
      </w:r>
      <w:r>
        <w:fldChar w:fldCharType="end"/>
      </w:r>
    </w:p>
    <w:p w14:paraId="32C57E1A" w14:textId="1D885F22" w:rsidR="000C072E" w:rsidRDefault="000C072E">
      <w:pPr>
        <w:pStyle w:val="TOC1"/>
        <w:rPr>
          <w:b w:val="0"/>
          <w:caps w:val="0"/>
          <w:color w:val="auto"/>
          <w:kern w:val="2"/>
          <w:sz w:val="24"/>
          <w:szCs w:val="24"/>
          <w:lang w:val="nl-NL" w:eastAsia="nl-NL"/>
          <w14:ligatures w14:val="standardContextual"/>
        </w:rPr>
      </w:pPr>
      <w:r w:rsidRPr="00146EE2">
        <w:t>8.</w:t>
      </w:r>
      <w:r>
        <w:rPr>
          <w:b w:val="0"/>
          <w:caps w:val="0"/>
          <w:color w:val="auto"/>
          <w:kern w:val="2"/>
          <w:sz w:val="24"/>
          <w:szCs w:val="24"/>
          <w:lang w:val="nl-NL" w:eastAsia="nl-NL"/>
          <w14:ligatures w14:val="standardContextual"/>
        </w:rPr>
        <w:tab/>
      </w:r>
      <w:r>
        <w:t>REFERENCES</w:t>
      </w:r>
      <w:r>
        <w:tab/>
      </w:r>
      <w:r>
        <w:fldChar w:fldCharType="begin"/>
      </w:r>
      <w:r>
        <w:instrText xml:space="preserve"> PAGEREF _Toc212115470 \h </w:instrText>
      </w:r>
      <w:r>
        <w:fldChar w:fldCharType="separate"/>
      </w:r>
      <w:r>
        <w:t>8</w:t>
      </w:r>
      <w:r>
        <w:fldChar w:fldCharType="end"/>
      </w:r>
    </w:p>
    <w:p w14:paraId="5B1F879C" w14:textId="77777777" w:rsidR="00642025" w:rsidRPr="009E5810" w:rsidRDefault="004A4EC4" w:rsidP="0093492E">
      <w:pPr>
        <w:rPr>
          <w:rFonts w:eastAsia="Times New Roman" w:cs="Times New Roman"/>
          <w:b/>
          <w:color w:val="00558C" w:themeColor="accent1"/>
          <w:sz w:val="22"/>
          <w:szCs w:val="20"/>
        </w:rPr>
      </w:pPr>
      <w:r w:rsidRPr="009E5810">
        <w:rPr>
          <w:rFonts w:eastAsia="Times New Roman" w:cs="Times New Roman"/>
          <w:b/>
          <w:color w:val="00558C" w:themeColor="accent1"/>
          <w:sz w:val="22"/>
          <w:szCs w:val="20"/>
        </w:rPr>
        <w:fldChar w:fldCharType="end"/>
      </w:r>
    </w:p>
    <w:p w14:paraId="52277120" w14:textId="77777777" w:rsidR="004D5032" w:rsidRPr="009E5810" w:rsidRDefault="004D5032" w:rsidP="0093492E">
      <w:pPr>
        <w:rPr>
          <w:b/>
          <w:color w:val="00558C" w:themeColor="accent1"/>
          <w:sz w:val="22"/>
        </w:rPr>
      </w:pPr>
    </w:p>
    <w:p w14:paraId="507AF5FA" w14:textId="6E91C198" w:rsidR="005E4659" w:rsidRPr="000C072E" w:rsidRDefault="005E4659" w:rsidP="000F58ED">
      <w:pPr>
        <w:pStyle w:val="TableofFigures"/>
        <w:rPr>
          <w:lang w:val="nl-NL"/>
        </w:rPr>
      </w:pPr>
    </w:p>
    <w:p w14:paraId="183B50FD" w14:textId="77777777" w:rsidR="00B07717" w:rsidRPr="000C072E" w:rsidRDefault="00B07717" w:rsidP="000F58ED">
      <w:pPr>
        <w:pStyle w:val="TableofFigures"/>
        <w:rPr>
          <w:lang w:val="nl-NL"/>
        </w:rPr>
      </w:pPr>
    </w:p>
    <w:p w14:paraId="369EBEB2" w14:textId="77777777" w:rsidR="00EB6F3C" w:rsidRPr="000C072E" w:rsidRDefault="00EB6F3C" w:rsidP="003274DB">
      <w:pPr>
        <w:rPr>
          <w:lang w:val="nl-NL"/>
        </w:rPr>
      </w:pPr>
    </w:p>
    <w:p w14:paraId="030682C4" w14:textId="77777777" w:rsidR="00790277" w:rsidRPr="000C072E" w:rsidRDefault="00790277" w:rsidP="003274DB">
      <w:pPr>
        <w:rPr>
          <w:lang w:val="nl-NL"/>
        </w:rPr>
        <w:sectPr w:rsidR="00790277" w:rsidRPr="000C072E" w:rsidSect="00C445D7">
          <w:headerReference w:type="even" r:id="rId20"/>
          <w:headerReference w:type="default" r:id="rId21"/>
          <w:headerReference w:type="first" r:id="rId22"/>
          <w:footerReference w:type="first" r:id="rId23"/>
          <w:pgSz w:w="11906" w:h="16838" w:code="9"/>
          <w:pgMar w:top="567" w:right="794" w:bottom="567" w:left="907" w:header="850" w:footer="567" w:gutter="0"/>
          <w:cols w:space="708"/>
          <w:docGrid w:linePitch="360"/>
        </w:sectPr>
      </w:pPr>
    </w:p>
    <w:p w14:paraId="65315560" w14:textId="77777777" w:rsidR="00715FA9" w:rsidRPr="009E5810" w:rsidRDefault="00BE3AC1" w:rsidP="00C26632">
      <w:pPr>
        <w:pStyle w:val="Heading1"/>
      </w:pPr>
      <w:bookmarkStart w:id="21" w:name="_Toc216674839"/>
      <w:bookmarkStart w:id="22" w:name="_Toc367953577"/>
      <w:bookmarkStart w:id="23" w:name="_Toc433800365"/>
      <w:bookmarkStart w:id="24" w:name="_Toc212115459"/>
      <w:r w:rsidRPr="009E5810">
        <w:lastRenderedPageBreak/>
        <w:t>INTRODUCTION</w:t>
      </w:r>
      <w:bookmarkEnd w:id="21"/>
      <w:bookmarkEnd w:id="22"/>
      <w:bookmarkEnd w:id="23"/>
      <w:bookmarkEnd w:id="24"/>
    </w:p>
    <w:p w14:paraId="30A51EC4" w14:textId="77777777" w:rsidR="00BE3AC1" w:rsidRPr="009E5810" w:rsidRDefault="00BE3AC1" w:rsidP="00BE3AC1">
      <w:pPr>
        <w:pStyle w:val="Heading1separatationline"/>
      </w:pPr>
    </w:p>
    <w:p w14:paraId="4536B88E" w14:textId="177A930C" w:rsidR="001C75B2" w:rsidRPr="001C75B2" w:rsidRDefault="001C75B2" w:rsidP="001C75B2">
      <w:pPr>
        <w:pStyle w:val="BodyText"/>
        <w:rPr>
          <w:lang w:val="en-US"/>
        </w:rPr>
      </w:pPr>
      <w:r w:rsidRPr="001C75B2">
        <w:rPr>
          <w:lang w:val="en-US"/>
        </w:rPr>
        <w:t>The International Hydrographic Organization (IHO) Geospatial Information</w:t>
      </w:r>
      <w:ins w:id="25" w:author="Minsu Jeon" w:date="2025-10-23T14:21:00Z" w16du:dateUtc="2025-10-23T12:21:00Z">
        <w:r w:rsidR="00E773CF">
          <w:rPr>
            <w:rFonts w:hint="eastAsia"/>
            <w:lang w:val="en-US" w:eastAsia="ko-KR"/>
          </w:rPr>
          <w:t xml:space="preserve"> (GI)</w:t>
        </w:r>
      </w:ins>
      <w:r w:rsidRPr="001C75B2">
        <w:rPr>
          <w:lang w:val="en-US"/>
        </w:rPr>
        <w:t xml:space="preserve"> Registry </w:t>
      </w:r>
      <w:del w:id="26" w:author="Minsu Jeon" w:date="2025-10-23T14:21:00Z" w16du:dateUtc="2025-10-23T12:21:00Z">
        <w:r w:rsidRPr="001C75B2" w:rsidDel="00E773CF">
          <w:rPr>
            <w:lang w:val="en-US"/>
          </w:rPr>
          <w:delText xml:space="preserve">(GI Registry) </w:delText>
        </w:r>
      </w:del>
      <w:r w:rsidRPr="001C75B2">
        <w:rPr>
          <w:lang w:val="en-US"/>
        </w:rPr>
        <w:t>provides the framework for registering, maintaining and disseminating items of geographic information that support the S</w:t>
      </w:r>
      <w:r w:rsidRPr="001C75B2">
        <w:rPr>
          <w:rFonts w:ascii="Cambria Math" w:hAnsi="Cambria Math" w:cs="Cambria Math"/>
          <w:lang w:val="en-US"/>
        </w:rPr>
        <w:t>‑</w:t>
      </w:r>
      <w:r w:rsidRPr="001C75B2">
        <w:rPr>
          <w:lang w:val="en-US"/>
        </w:rPr>
        <w:t>100 Universal Hydrographic Data Model. The IHO Standard S</w:t>
      </w:r>
      <w:r w:rsidRPr="001C75B2">
        <w:rPr>
          <w:rFonts w:ascii="Cambria Math" w:hAnsi="Cambria Math" w:cs="Cambria Math"/>
          <w:lang w:val="en-US"/>
        </w:rPr>
        <w:t>‑</w:t>
      </w:r>
      <w:r w:rsidRPr="001C75B2">
        <w:rPr>
          <w:lang w:val="en-US"/>
        </w:rPr>
        <w:t>99, Edition</w:t>
      </w:r>
      <w:r w:rsidRPr="001C75B2">
        <w:rPr>
          <w:rFonts w:ascii="Calibri" w:hAnsi="Calibri" w:cs="Calibri"/>
          <w:lang w:val="en-US"/>
        </w:rPr>
        <w:t> </w:t>
      </w:r>
      <w:r w:rsidRPr="001C75B2">
        <w:rPr>
          <w:lang w:val="en-US"/>
        </w:rPr>
        <w:t>2.0.0 (2022), defines the operational procedures for the organization and management of the GI Registry. IALA, as an IHO Submitting Organisation and Domain Owner, manages its own domain within the GI Registry in accordance with these procedures.</w:t>
      </w:r>
    </w:p>
    <w:p w14:paraId="5F5301E4" w14:textId="5808009D" w:rsidR="001C75B2" w:rsidRPr="001C75B2" w:rsidRDefault="001C75B2" w:rsidP="001C75B2">
      <w:pPr>
        <w:pStyle w:val="BodyText"/>
        <w:rPr>
          <w:lang w:val="en-US"/>
        </w:rPr>
      </w:pPr>
      <w:r w:rsidRPr="001C75B2">
        <w:rPr>
          <w:lang w:val="en-US"/>
        </w:rPr>
        <w:t>This Guideline establishes the procedures and responsibilities for the management of the IALA Domain within the IHO GI Registry. It tailors the general provisions of IHO S</w:t>
      </w:r>
      <w:r w:rsidRPr="001C75B2">
        <w:rPr>
          <w:rFonts w:ascii="Cambria Math" w:hAnsi="Cambria Math" w:cs="Cambria Math"/>
          <w:lang w:val="en-US"/>
        </w:rPr>
        <w:t>‑</w:t>
      </w:r>
      <w:r w:rsidRPr="001C75B2">
        <w:rPr>
          <w:lang w:val="en-US"/>
        </w:rPr>
        <w:t xml:space="preserve">99 to </w:t>
      </w:r>
      <w:del w:id="27" w:author="Minsu Jeon" w:date="2025-10-23T14:23:00Z" w16du:dateUtc="2025-10-23T12:23:00Z">
        <w:r w:rsidRPr="001C75B2" w:rsidDel="00E453A6">
          <w:rPr>
            <w:lang w:val="en-US"/>
          </w:rPr>
          <w:delText xml:space="preserve">reflect </w:delText>
        </w:r>
      </w:del>
      <w:ins w:id="28" w:author="Minsu Jeon" w:date="2025-10-23T14:23:00Z" w16du:dateUtc="2025-10-23T12:23:00Z">
        <w:r w:rsidR="00E453A6">
          <w:rPr>
            <w:rFonts w:hint="eastAsia"/>
            <w:lang w:val="en-US" w:eastAsia="ko-KR"/>
          </w:rPr>
          <w:t>align</w:t>
        </w:r>
        <w:r w:rsidR="00E453A6" w:rsidRPr="001C75B2">
          <w:rPr>
            <w:lang w:val="en-US"/>
          </w:rPr>
          <w:t xml:space="preserve"> </w:t>
        </w:r>
      </w:ins>
      <w:r w:rsidRPr="001C75B2">
        <w:rPr>
          <w:lang w:val="en-US"/>
        </w:rPr>
        <w:t>IALA</w:t>
      </w:r>
      <w:r w:rsidRPr="001C75B2">
        <w:rPr>
          <w:rFonts w:ascii="Calibri" w:hAnsi="Calibri" w:cs="Calibri"/>
          <w:lang w:val="en-US"/>
        </w:rPr>
        <w:t>’</w:t>
      </w:r>
      <w:r w:rsidRPr="001C75B2">
        <w:rPr>
          <w:lang w:val="en-US"/>
        </w:rPr>
        <w:t>s organizational structure, committees, and operational practices.</w:t>
      </w:r>
    </w:p>
    <w:p w14:paraId="4704841D" w14:textId="77777777" w:rsidR="00715FA9" w:rsidRPr="009E5810" w:rsidRDefault="00BE3AC1" w:rsidP="00C26632">
      <w:pPr>
        <w:pStyle w:val="Heading1"/>
      </w:pPr>
      <w:bookmarkStart w:id="29" w:name="_Toc216674840"/>
      <w:bookmarkStart w:id="30" w:name="_Toc367953578"/>
      <w:bookmarkStart w:id="31" w:name="_Toc433800366"/>
      <w:bookmarkStart w:id="32" w:name="_Toc212115460"/>
      <w:r w:rsidRPr="009E5810">
        <w:t>BACKGROUND</w:t>
      </w:r>
      <w:bookmarkEnd w:id="29"/>
      <w:bookmarkEnd w:id="30"/>
      <w:bookmarkEnd w:id="31"/>
      <w:bookmarkEnd w:id="32"/>
    </w:p>
    <w:p w14:paraId="134D2148" w14:textId="77777777" w:rsidR="00BE3AC1" w:rsidRPr="009E5810" w:rsidRDefault="00BE3AC1" w:rsidP="00BE3AC1">
      <w:pPr>
        <w:pStyle w:val="Heading1separatationline"/>
      </w:pPr>
    </w:p>
    <w:p w14:paraId="5B9D668A" w14:textId="794C6AF6" w:rsidR="001C75B2" w:rsidRPr="001C75B2" w:rsidRDefault="001C75B2" w:rsidP="001C75B2">
      <w:pPr>
        <w:pStyle w:val="BodyText"/>
        <w:rPr>
          <w:lang w:val="en-US"/>
        </w:rPr>
      </w:pPr>
      <w:r w:rsidRPr="001C75B2">
        <w:rPr>
          <w:lang w:val="en-US"/>
        </w:rPr>
        <w:t>In 2010, the IHO adopted S</w:t>
      </w:r>
      <w:r w:rsidRPr="001C75B2">
        <w:rPr>
          <w:rFonts w:ascii="Cambria Math" w:hAnsi="Cambria Math" w:cs="Cambria Math"/>
          <w:lang w:val="en-US"/>
        </w:rPr>
        <w:t>‑</w:t>
      </w:r>
      <w:r w:rsidRPr="001C75B2">
        <w:rPr>
          <w:lang w:val="en-US"/>
        </w:rPr>
        <w:t>100, a framework geospatial standard aligned with ISO</w:t>
      </w:r>
      <w:r w:rsidRPr="001C75B2">
        <w:rPr>
          <w:rFonts w:ascii="Calibri" w:hAnsi="Calibri" w:cs="Calibri"/>
          <w:lang w:val="en-US"/>
        </w:rPr>
        <w:t> </w:t>
      </w:r>
      <w:r w:rsidRPr="001C75B2">
        <w:rPr>
          <w:lang w:val="en-US"/>
        </w:rPr>
        <w:t xml:space="preserve">19100 series. The </w:t>
      </w:r>
      <w:ins w:id="33" w:author="Minsu Jeon" w:date="2025-10-23T14:24:00Z" w16du:dateUtc="2025-10-23T12:24:00Z">
        <w:r w:rsidR="00E453A6">
          <w:rPr>
            <w:rFonts w:hint="eastAsia"/>
            <w:lang w:val="en-US" w:eastAsia="ko-KR"/>
          </w:rPr>
          <w:t xml:space="preserve">GI </w:t>
        </w:r>
      </w:ins>
      <w:r w:rsidRPr="001C75B2">
        <w:rPr>
          <w:lang w:val="en-US"/>
        </w:rPr>
        <w:t>Registry, maintained under S</w:t>
      </w:r>
      <w:r w:rsidRPr="001C75B2">
        <w:rPr>
          <w:rFonts w:ascii="Cambria Math" w:hAnsi="Cambria Math" w:cs="Cambria Math"/>
          <w:lang w:val="en-US"/>
        </w:rPr>
        <w:t>‑</w:t>
      </w:r>
      <w:r w:rsidRPr="001C75B2">
        <w:rPr>
          <w:lang w:val="en-US"/>
        </w:rPr>
        <w:t>99, supports the registration of features, attributes, and catalogues used by organizations developing S</w:t>
      </w:r>
      <w:r w:rsidRPr="001C75B2">
        <w:rPr>
          <w:rFonts w:ascii="Cambria Math" w:hAnsi="Cambria Math" w:cs="Cambria Math"/>
          <w:lang w:val="en-US"/>
        </w:rPr>
        <w:t>‑</w:t>
      </w:r>
      <w:r w:rsidRPr="001C75B2">
        <w:rPr>
          <w:lang w:val="en-US"/>
        </w:rPr>
        <w:t>100 compliant product specifications. IALA participates as a Submitting Organisation and maintains the S</w:t>
      </w:r>
      <w:r w:rsidRPr="001C75B2">
        <w:rPr>
          <w:rFonts w:ascii="Cambria Math" w:hAnsi="Cambria Math" w:cs="Cambria Math"/>
          <w:lang w:val="en-US"/>
        </w:rPr>
        <w:t>‑</w:t>
      </w:r>
      <w:r w:rsidRPr="001C75B2">
        <w:rPr>
          <w:lang w:val="en-US"/>
        </w:rPr>
        <w:t xml:space="preserve">200 Domain </w:t>
      </w:r>
      <w:ins w:id="34" w:author="Minsu Jeon" w:date="2025-10-23T14:25:00Z" w16du:dateUtc="2025-10-23T12:25:00Z">
        <w:r w:rsidR="00E453A6">
          <w:rPr>
            <w:rFonts w:hint="eastAsia"/>
            <w:lang w:val="en-US" w:eastAsia="ko-KR"/>
          </w:rPr>
          <w:t xml:space="preserve">which </w:t>
        </w:r>
      </w:ins>
      <w:del w:id="35" w:author="Minsu Jeon" w:date="2025-10-23T14:25:00Z" w16du:dateUtc="2025-10-23T12:25:00Z">
        <w:r w:rsidRPr="001C75B2" w:rsidDel="00E453A6">
          <w:rPr>
            <w:lang w:val="en-US"/>
          </w:rPr>
          <w:delText xml:space="preserve">to </w:delText>
        </w:r>
      </w:del>
      <w:r w:rsidRPr="001C75B2">
        <w:rPr>
          <w:lang w:val="en-US"/>
        </w:rPr>
        <w:t>support</w:t>
      </w:r>
      <w:ins w:id="36" w:author="Minsu Jeon" w:date="2025-10-23T14:25:00Z" w16du:dateUtc="2025-10-23T12:25:00Z">
        <w:r w:rsidR="00E453A6">
          <w:rPr>
            <w:rFonts w:hint="eastAsia"/>
            <w:lang w:val="en-US" w:eastAsia="ko-KR"/>
          </w:rPr>
          <w:t>s</w:t>
        </w:r>
      </w:ins>
      <w:r w:rsidRPr="001C75B2">
        <w:rPr>
          <w:lang w:val="en-US"/>
        </w:rPr>
        <w:t xml:space="preserve"> </w:t>
      </w:r>
      <w:r w:rsidR="00B84ADF">
        <w:rPr>
          <w:lang w:val="en-US"/>
        </w:rPr>
        <w:t>M</w:t>
      </w:r>
      <w:r w:rsidRPr="001C75B2">
        <w:rPr>
          <w:lang w:val="en-US"/>
        </w:rPr>
        <w:t>ar</w:t>
      </w:r>
      <w:r w:rsidR="00B84ADF">
        <w:rPr>
          <w:lang w:val="en-US"/>
        </w:rPr>
        <w:t>ine</w:t>
      </w:r>
      <w:r w:rsidRPr="001C75B2">
        <w:rPr>
          <w:lang w:val="en-US"/>
        </w:rPr>
        <w:t xml:space="preserve"> </w:t>
      </w:r>
      <w:r w:rsidR="00B84ADF">
        <w:rPr>
          <w:lang w:val="en-US"/>
        </w:rPr>
        <w:t>Ai</w:t>
      </w:r>
      <w:r w:rsidRPr="001C75B2">
        <w:rPr>
          <w:lang w:val="en-US"/>
        </w:rPr>
        <w:t>ds</w:t>
      </w:r>
      <w:r w:rsidR="00B84ADF">
        <w:rPr>
          <w:rFonts w:ascii="Cambria Math" w:hAnsi="Cambria Math" w:cs="Cambria Math"/>
          <w:lang w:val="en-US"/>
        </w:rPr>
        <w:t xml:space="preserve"> </w:t>
      </w:r>
      <w:r w:rsidRPr="001C75B2">
        <w:rPr>
          <w:lang w:val="en-US"/>
        </w:rPr>
        <w:t>to</w:t>
      </w:r>
      <w:r w:rsidR="00B84ADF">
        <w:rPr>
          <w:rFonts w:ascii="Cambria Math" w:hAnsi="Cambria Math" w:cs="Cambria Math"/>
          <w:lang w:val="en-US"/>
        </w:rPr>
        <w:t xml:space="preserve"> </w:t>
      </w:r>
      <w:r w:rsidR="00B84ADF">
        <w:rPr>
          <w:lang w:val="en-US"/>
        </w:rPr>
        <w:t>N</w:t>
      </w:r>
      <w:r w:rsidRPr="001C75B2">
        <w:rPr>
          <w:lang w:val="en-US"/>
        </w:rPr>
        <w:t>avigation</w:t>
      </w:r>
      <w:ins w:id="37" w:author="Minsu Jeon" w:date="2025-10-23T14:25:00Z" w16du:dateUtc="2025-10-23T12:25:00Z">
        <w:r w:rsidR="00E453A6">
          <w:rPr>
            <w:rFonts w:hint="eastAsia"/>
            <w:lang w:val="en-US" w:eastAsia="ko-KR"/>
          </w:rPr>
          <w:t xml:space="preserve"> including </w:t>
        </w:r>
      </w:ins>
      <w:del w:id="38" w:author="Minsu Jeon" w:date="2025-10-23T14:25:00Z" w16du:dateUtc="2025-10-23T12:25:00Z">
        <w:r w:rsidRPr="001C75B2" w:rsidDel="00E453A6">
          <w:rPr>
            <w:lang w:val="en-US"/>
          </w:rPr>
          <w:delText>, vessel traffic services</w:delText>
        </w:r>
      </w:del>
      <w:ins w:id="39" w:author="Minsu Jeon" w:date="2025-10-23T14:25:00Z" w16du:dateUtc="2025-10-23T12:25:00Z">
        <w:r w:rsidR="00E453A6">
          <w:rPr>
            <w:rFonts w:hint="eastAsia"/>
            <w:lang w:val="en-US" w:eastAsia="ko-KR"/>
          </w:rPr>
          <w:t>VTS</w:t>
        </w:r>
      </w:ins>
      <w:r w:rsidRPr="001C75B2">
        <w:rPr>
          <w:lang w:val="en-US"/>
        </w:rPr>
        <w:t>, and related applications</w:t>
      </w:r>
      <w:del w:id="40" w:author="Minsu Jeon" w:date="2025-10-23T14:25:00Z" w16du:dateUtc="2025-10-23T12:25:00Z">
        <w:r w:rsidRPr="001C75B2" w:rsidDel="00E453A6">
          <w:rPr>
            <w:lang w:val="en-US"/>
          </w:rPr>
          <w:delText xml:space="preserve"> under the e</w:delText>
        </w:r>
        <w:r w:rsidRPr="001C75B2" w:rsidDel="00E453A6">
          <w:rPr>
            <w:rFonts w:ascii="Cambria Math" w:hAnsi="Cambria Math" w:cs="Cambria Math"/>
            <w:lang w:val="en-US"/>
          </w:rPr>
          <w:delText>‑</w:delText>
        </w:r>
        <w:r w:rsidRPr="001C75B2" w:rsidDel="00E453A6">
          <w:rPr>
            <w:lang w:val="en-US"/>
          </w:rPr>
          <w:delText>Navigation concept</w:delText>
        </w:r>
      </w:del>
      <w:r w:rsidRPr="001C75B2">
        <w:rPr>
          <w:lang w:val="en-US"/>
        </w:rPr>
        <w:t>.</w:t>
      </w:r>
    </w:p>
    <w:p w14:paraId="5778C696" w14:textId="7162CCF5" w:rsidR="00B410C2" w:rsidRPr="009E5810" w:rsidRDefault="001C75B2" w:rsidP="00715FA9">
      <w:pPr>
        <w:pStyle w:val="BodyText"/>
      </w:pPr>
      <w:r w:rsidRPr="001C75B2">
        <w:rPr>
          <w:lang w:val="en-US"/>
        </w:rPr>
        <w:t>IALA’s participation ensures that data definitions and product specifications developed by IALA</w:t>
      </w:r>
      <w:r w:rsidR="00B84ADF">
        <w:rPr>
          <w:lang w:val="en-US"/>
        </w:rPr>
        <w:t>,</w:t>
      </w:r>
      <w:r w:rsidRPr="001C75B2">
        <w:rPr>
          <w:lang w:val="en-US"/>
        </w:rPr>
        <w:t xml:space="preserve"> and its members</w:t>
      </w:r>
      <w:r w:rsidR="00B84ADF">
        <w:rPr>
          <w:lang w:val="en-US"/>
        </w:rPr>
        <w:t>,</w:t>
      </w:r>
      <w:r w:rsidRPr="001C75B2">
        <w:rPr>
          <w:lang w:val="en-US"/>
        </w:rPr>
        <w:t xml:space="preserve"> remain interoperable with other S</w:t>
      </w:r>
      <w:r w:rsidRPr="001C75B2">
        <w:rPr>
          <w:rFonts w:ascii="Cambria Math" w:hAnsi="Cambria Math" w:cs="Cambria Math"/>
          <w:lang w:val="en-US"/>
        </w:rPr>
        <w:t>‑</w:t>
      </w:r>
      <w:r w:rsidRPr="001C75B2">
        <w:rPr>
          <w:lang w:val="en-US"/>
        </w:rPr>
        <w:t>100 based domains managed under the IHO framework.</w:t>
      </w:r>
    </w:p>
    <w:p w14:paraId="3150C139" w14:textId="77777777" w:rsidR="00715FA9" w:rsidRPr="009E5810" w:rsidRDefault="00BE3AC1" w:rsidP="00C26632">
      <w:pPr>
        <w:pStyle w:val="Heading1"/>
      </w:pPr>
      <w:bookmarkStart w:id="41" w:name="_Toc216674841"/>
      <w:bookmarkStart w:id="42" w:name="_Toc367953579"/>
      <w:bookmarkStart w:id="43" w:name="_Toc433800367"/>
      <w:bookmarkStart w:id="44" w:name="_Toc212115461"/>
      <w:r w:rsidRPr="009E5810">
        <w:t>SCOPE</w:t>
      </w:r>
      <w:bookmarkEnd w:id="41"/>
      <w:bookmarkEnd w:id="42"/>
      <w:bookmarkEnd w:id="43"/>
      <w:bookmarkEnd w:id="44"/>
    </w:p>
    <w:p w14:paraId="021183CC" w14:textId="77777777" w:rsidR="00BE3AC1" w:rsidRPr="009E5810" w:rsidRDefault="00BE3AC1" w:rsidP="00BE3AC1">
      <w:pPr>
        <w:pStyle w:val="Heading1separatationline"/>
      </w:pPr>
    </w:p>
    <w:p w14:paraId="0867A4DA" w14:textId="6066D3C1" w:rsidR="001C75B2" w:rsidRPr="001C75B2" w:rsidRDefault="001C75B2" w:rsidP="001C75B2">
      <w:pPr>
        <w:pStyle w:val="BodyText"/>
        <w:rPr>
          <w:lang w:val="en-US"/>
        </w:rPr>
      </w:pPr>
      <w:r w:rsidRPr="001C75B2">
        <w:rPr>
          <w:lang w:val="en-US"/>
        </w:rPr>
        <w:t>This Guideline applies to all activities associated with the registration, maintenance, and withdrawal of items in the IALA Domain of the IHO Geospatial Information Registry. It provides the authoritative process for managing feature concepts, portrayal, metadata, and product specifications registered under the S</w:t>
      </w:r>
      <w:r w:rsidRPr="001C75B2">
        <w:rPr>
          <w:rFonts w:ascii="Cambria Math" w:hAnsi="Cambria Math" w:cs="Cambria Math"/>
          <w:lang w:val="en-US"/>
        </w:rPr>
        <w:t>‑</w:t>
      </w:r>
      <w:r w:rsidRPr="001C75B2">
        <w:rPr>
          <w:lang w:val="en-US"/>
        </w:rPr>
        <w:t xml:space="preserve">200 series. The procedures described here </w:t>
      </w:r>
      <w:del w:id="45" w:author="Minsu Jeon" w:date="2025-10-23T14:29:00Z" w16du:dateUtc="2025-10-23T12:29:00Z">
        <w:r w:rsidRPr="001C75B2" w:rsidDel="00E453A6">
          <w:rPr>
            <w:lang w:val="en-US"/>
          </w:rPr>
          <w:delText>are mandatory</w:delText>
        </w:r>
      </w:del>
      <w:ins w:id="46" w:author="Minsu Jeon" w:date="2025-10-23T14:29:00Z" w16du:dateUtc="2025-10-23T12:29:00Z">
        <w:r w:rsidR="00E453A6">
          <w:rPr>
            <w:rFonts w:hint="eastAsia"/>
            <w:lang w:val="en-US" w:eastAsia="ko-KR"/>
          </w:rPr>
          <w:t>should be applied by all</w:t>
        </w:r>
      </w:ins>
      <w:r w:rsidRPr="001C75B2">
        <w:rPr>
          <w:lang w:val="en-US"/>
        </w:rPr>
        <w:t xml:space="preserve"> </w:t>
      </w:r>
      <w:del w:id="47" w:author="Minsu Jeon" w:date="2025-10-23T14:29:00Z" w16du:dateUtc="2025-10-23T12:29:00Z">
        <w:r w:rsidRPr="001C75B2" w:rsidDel="00E453A6">
          <w:rPr>
            <w:lang w:val="en-US"/>
          </w:rPr>
          <w:delText xml:space="preserve">for </w:delText>
        </w:r>
      </w:del>
      <w:r w:rsidRPr="001C75B2">
        <w:rPr>
          <w:lang w:val="en-US"/>
        </w:rPr>
        <w:t xml:space="preserve">IALA </w:t>
      </w:r>
      <w:ins w:id="48" w:author="Minsu Jeon" w:date="2025-10-23T14:29:00Z" w16du:dateUtc="2025-10-23T12:29:00Z">
        <w:r w:rsidR="00E453A6">
          <w:rPr>
            <w:rFonts w:hint="eastAsia"/>
            <w:lang w:val="en-US" w:eastAsia="ko-KR"/>
          </w:rPr>
          <w:t xml:space="preserve">organs </w:t>
        </w:r>
      </w:ins>
      <w:del w:id="49" w:author="Minsu Jeon" w:date="2025-10-23T14:27:00Z" w16du:dateUtc="2025-10-23T12:27:00Z">
        <w:r w:rsidRPr="001C75B2" w:rsidDel="00E453A6">
          <w:rPr>
            <w:lang w:val="en-US"/>
          </w:rPr>
          <w:delText xml:space="preserve">committees, working groups, and Submitting Organisations </w:delText>
        </w:r>
      </w:del>
      <w:r w:rsidRPr="001C75B2">
        <w:rPr>
          <w:lang w:val="en-US"/>
        </w:rPr>
        <w:t xml:space="preserve">involved in </w:t>
      </w:r>
      <w:ins w:id="50" w:author="Minsu Jeon" w:date="2025-10-23T14:26:00Z" w16du:dateUtc="2025-10-23T12:26:00Z">
        <w:r w:rsidR="00E453A6">
          <w:rPr>
            <w:rFonts w:hint="eastAsia"/>
            <w:lang w:val="en-US" w:eastAsia="ko-KR"/>
          </w:rPr>
          <w:t xml:space="preserve">management of the IALA </w:t>
        </w:r>
      </w:ins>
      <w:r w:rsidRPr="001C75B2">
        <w:rPr>
          <w:lang w:val="en-US"/>
        </w:rPr>
        <w:t>domain</w:t>
      </w:r>
      <w:del w:id="51" w:author="Minsu Jeon" w:date="2025-10-23T14:26:00Z" w16du:dateUtc="2025-10-23T12:26:00Z">
        <w:r w:rsidRPr="001C75B2" w:rsidDel="00E453A6">
          <w:rPr>
            <w:lang w:val="en-US"/>
          </w:rPr>
          <w:delText xml:space="preserve"> management</w:delText>
        </w:r>
      </w:del>
      <w:r w:rsidRPr="001C75B2">
        <w:rPr>
          <w:lang w:val="en-US"/>
        </w:rPr>
        <w:t>.</w:t>
      </w:r>
    </w:p>
    <w:p w14:paraId="470FA06C" w14:textId="7886A054" w:rsidR="00715FA9" w:rsidRPr="009E5810" w:rsidRDefault="00BE3AC1" w:rsidP="00C26632">
      <w:pPr>
        <w:pStyle w:val="Heading1"/>
      </w:pPr>
      <w:bookmarkStart w:id="52" w:name="_Toc216674842"/>
      <w:bookmarkStart w:id="53" w:name="_Toc367953580"/>
      <w:bookmarkStart w:id="54" w:name="_Toc433800368"/>
      <w:bookmarkStart w:id="55" w:name="_Toc212115462"/>
      <w:r w:rsidRPr="009E5810">
        <w:t>THE IALA DOMAIN</w:t>
      </w:r>
      <w:bookmarkEnd w:id="52"/>
      <w:bookmarkEnd w:id="53"/>
      <w:bookmarkEnd w:id="54"/>
      <w:bookmarkEnd w:id="55"/>
      <w:ins w:id="56" w:author="Minsu Jeon" w:date="2025-10-23T14:18:00Z" w16du:dateUtc="2025-10-23T12:18:00Z">
        <w:r w:rsidR="00167585">
          <w:rPr>
            <w:rFonts w:hint="eastAsia"/>
            <w:lang w:eastAsia="ko-KR"/>
          </w:rPr>
          <w:t xml:space="preserve"> in the GI registry</w:t>
        </w:r>
      </w:ins>
    </w:p>
    <w:p w14:paraId="3D8A1B5D" w14:textId="77777777" w:rsidR="00BE3AC1" w:rsidRPr="009E5810" w:rsidRDefault="00BE3AC1" w:rsidP="00BE3AC1">
      <w:pPr>
        <w:pStyle w:val="Heading1separatationline"/>
      </w:pPr>
    </w:p>
    <w:p w14:paraId="09BD7069" w14:textId="103EC573" w:rsidR="001C75B2" w:rsidRPr="001C75B2" w:rsidRDefault="001C75B2" w:rsidP="001C75B2">
      <w:pPr>
        <w:pStyle w:val="BodyText"/>
        <w:rPr>
          <w:lang w:val="en-US"/>
        </w:rPr>
      </w:pPr>
      <w:r w:rsidRPr="001C75B2">
        <w:rPr>
          <w:lang w:val="en-US"/>
        </w:rPr>
        <w:t xml:space="preserve">The IALA Domain is a logical subdivision of the IHO GI Registry and includes a set of registers relevant to IALA’s areas of activity. These currently include registers for </w:t>
      </w:r>
      <w:del w:id="57" w:author="Minsu Jeon" w:date="2025-10-23T14:30:00Z" w16du:dateUtc="2025-10-23T12:30:00Z">
        <w:r w:rsidRPr="001C75B2" w:rsidDel="00E453A6">
          <w:rPr>
            <w:lang w:val="en-US"/>
          </w:rPr>
          <w:delText>Concepts</w:delText>
        </w:r>
      </w:del>
      <w:ins w:id="58" w:author="Minsu Jeon" w:date="2025-10-23T14:31:00Z" w16du:dateUtc="2025-10-23T12:31:00Z">
        <w:r w:rsidR="00E453A6">
          <w:rPr>
            <w:rFonts w:hint="eastAsia"/>
            <w:lang w:val="en-US" w:eastAsia="ko-KR"/>
          </w:rPr>
          <w:t>C</w:t>
        </w:r>
      </w:ins>
      <w:ins w:id="59" w:author="Minsu Jeon" w:date="2025-10-23T14:30:00Z" w16du:dateUtc="2025-10-23T12:30:00Z">
        <w:r w:rsidR="00E453A6" w:rsidRPr="001C75B2">
          <w:rPr>
            <w:lang w:val="en-US"/>
          </w:rPr>
          <w:t>oncepts</w:t>
        </w:r>
      </w:ins>
      <w:r w:rsidRPr="001C75B2">
        <w:rPr>
          <w:lang w:val="en-US"/>
        </w:rPr>
        <w:t xml:space="preserve">, </w:t>
      </w:r>
      <w:del w:id="60" w:author="Minsu Jeon" w:date="2025-10-23T14:30:00Z" w16du:dateUtc="2025-10-23T12:30:00Z">
        <w:r w:rsidRPr="001C75B2" w:rsidDel="00E453A6">
          <w:rPr>
            <w:lang w:val="en-US"/>
          </w:rPr>
          <w:delText xml:space="preserve">Feature </w:delText>
        </w:r>
      </w:del>
      <w:ins w:id="61" w:author="Minsu Jeon" w:date="2025-10-23T14:30:00Z" w16du:dateUtc="2025-10-23T12:30:00Z">
        <w:r w:rsidR="00E453A6">
          <w:rPr>
            <w:rFonts w:hint="eastAsia"/>
            <w:lang w:val="en-US" w:eastAsia="ko-KR"/>
          </w:rPr>
          <w:t>F</w:t>
        </w:r>
        <w:r w:rsidR="00E453A6" w:rsidRPr="001C75B2">
          <w:rPr>
            <w:lang w:val="en-US"/>
          </w:rPr>
          <w:t xml:space="preserve">eature </w:t>
        </w:r>
      </w:ins>
      <w:del w:id="62" w:author="Minsu Jeon" w:date="2025-10-23T14:30:00Z" w16du:dateUtc="2025-10-23T12:30:00Z">
        <w:r w:rsidRPr="001C75B2" w:rsidDel="00E453A6">
          <w:rPr>
            <w:lang w:val="en-US"/>
          </w:rPr>
          <w:delText>Catalogues</w:delText>
        </w:r>
      </w:del>
      <w:ins w:id="63" w:author="Minsu Jeon" w:date="2025-10-23T14:30:00Z" w16du:dateUtc="2025-10-23T12:30:00Z">
        <w:r w:rsidR="00E453A6">
          <w:rPr>
            <w:rFonts w:hint="eastAsia"/>
            <w:lang w:val="en-US" w:eastAsia="ko-KR"/>
          </w:rPr>
          <w:t>C</w:t>
        </w:r>
        <w:r w:rsidR="00E453A6" w:rsidRPr="001C75B2">
          <w:rPr>
            <w:lang w:val="en-US"/>
          </w:rPr>
          <w:t>atalogues</w:t>
        </w:r>
      </w:ins>
      <w:r w:rsidRPr="001C75B2">
        <w:rPr>
          <w:lang w:val="en-US"/>
        </w:rPr>
        <w:t xml:space="preserve">, </w:t>
      </w:r>
      <w:del w:id="64" w:author="Minsu Jeon" w:date="2025-10-23T14:30:00Z" w16du:dateUtc="2025-10-23T12:30:00Z">
        <w:r w:rsidRPr="001C75B2" w:rsidDel="00E453A6">
          <w:rPr>
            <w:lang w:val="en-US"/>
          </w:rPr>
          <w:delText>Portrayal</w:delText>
        </w:r>
      </w:del>
      <w:ins w:id="65" w:author="Minsu Jeon" w:date="2025-10-23T14:30:00Z" w16du:dateUtc="2025-10-23T12:30:00Z">
        <w:r w:rsidR="00E453A6">
          <w:rPr>
            <w:rFonts w:hint="eastAsia"/>
            <w:lang w:val="en-US" w:eastAsia="ko-KR"/>
          </w:rPr>
          <w:t>P</w:t>
        </w:r>
        <w:r w:rsidR="00E453A6" w:rsidRPr="001C75B2">
          <w:rPr>
            <w:lang w:val="en-US"/>
          </w:rPr>
          <w:t>ortrayal</w:t>
        </w:r>
      </w:ins>
      <w:r w:rsidRPr="001C75B2">
        <w:rPr>
          <w:lang w:val="en-US"/>
        </w:rPr>
        <w:t xml:space="preserve">, </w:t>
      </w:r>
      <w:del w:id="66" w:author="Minsu Jeon" w:date="2025-10-23T14:30:00Z" w16du:dateUtc="2025-10-23T12:30:00Z">
        <w:r w:rsidRPr="001C75B2" w:rsidDel="00E453A6">
          <w:rPr>
            <w:lang w:val="en-US"/>
          </w:rPr>
          <w:delText>Metadata</w:delText>
        </w:r>
      </w:del>
      <w:ins w:id="67" w:author="Minsu Jeon" w:date="2025-10-23T14:30:00Z" w16du:dateUtc="2025-10-23T12:30:00Z">
        <w:r w:rsidR="00E453A6">
          <w:rPr>
            <w:rFonts w:hint="eastAsia"/>
            <w:lang w:val="en-US" w:eastAsia="ko-KR"/>
          </w:rPr>
          <w:t>M</w:t>
        </w:r>
        <w:r w:rsidR="00E453A6" w:rsidRPr="001C75B2">
          <w:rPr>
            <w:lang w:val="en-US"/>
          </w:rPr>
          <w:t>etadata</w:t>
        </w:r>
      </w:ins>
      <w:r w:rsidRPr="001C75B2">
        <w:rPr>
          <w:lang w:val="en-US"/>
        </w:rPr>
        <w:t>, and Product Specifications. Each register supports the development of IALA S</w:t>
      </w:r>
      <w:r w:rsidRPr="001C75B2">
        <w:rPr>
          <w:rFonts w:ascii="Cambria Math" w:hAnsi="Cambria Math" w:cs="Cambria Math"/>
          <w:lang w:val="en-US"/>
        </w:rPr>
        <w:t>‑</w:t>
      </w:r>
      <w:r w:rsidRPr="001C75B2">
        <w:rPr>
          <w:lang w:val="en-US"/>
        </w:rPr>
        <w:t>200 series product specifications in accordance with IHO</w:t>
      </w:r>
      <w:r w:rsidRPr="001C75B2">
        <w:rPr>
          <w:rFonts w:ascii="Calibri" w:hAnsi="Calibri" w:cs="Calibri"/>
          <w:lang w:val="en-US"/>
        </w:rPr>
        <w:t> </w:t>
      </w:r>
      <w:r w:rsidRPr="001C75B2">
        <w:rPr>
          <w:lang w:val="en-US"/>
        </w:rPr>
        <w:t>S</w:t>
      </w:r>
      <w:r w:rsidRPr="001C75B2">
        <w:rPr>
          <w:rFonts w:ascii="Cambria Math" w:hAnsi="Cambria Math" w:cs="Cambria Math"/>
          <w:lang w:val="en-US"/>
        </w:rPr>
        <w:t>‑</w:t>
      </w:r>
      <w:r w:rsidRPr="001C75B2">
        <w:rPr>
          <w:lang w:val="en-US"/>
        </w:rPr>
        <w:t>100</w:t>
      </w:r>
      <w:r w:rsidRPr="001C75B2">
        <w:rPr>
          <w:rFonts w:ascii="Calibri" w:hAnsi="Calibri" w:cs="Calibri"/>
          <w:lang w:val="en-US"/>
        </w:rPr>
        <w:t> </w:t>
      </w:r>
      <w:r w:rsidRPr="001C75B2">
        <w:rPr>
          <w:lang w:val="en-US"/>
        </w:rPr>
        <w:t>Part</w:t>
      </w:r>
      <w:r w:rsidRPr="001C75B2">
        <w:rPr>
          <w:rFonts w:ascii="Calibri" w:hAnsi="Calibri" w:cs="Calibri"/>
          <w:lang w:val="en-US"/>
        </w:rPr>
        <w:t> </w:t>
      </w:r>
      <w:r w:rsidRPr="001C75B2">
        <w:rPr>
          <w:lang w:val="en-US"/>
        </w:rPr>
        <w:t>11 and IHO</w:t>
      </w:r>
      <w:r w:rsidRPr="001C75B2">
        <w:rPr>
          <w:rFonts w:ascii="Calibri" w:hAnsi="Calibri" w:cs="Calibri"/>
          <w:lang w:val="en-US"/>
        </w:rPr>
        <w:t> </w:t>
      </w:r>
      <w:r w:rsidRPr="001C75B2">
        <w:rPr>
          <w:lang w:val="en-US"/>
        </w:rPr>
        <w:t>S</w:t>
      </w:r>
      <w:r w:rsidRPr="001C75B2">
        <w:rPr>
          <w:rFonts w:ascii="Cambria Math" w:hAnsi="Cambria Math" w:cs="Cambria Math"/>
          <w:lang w:val="en-US"/>
        </w:rPr>
        <w:t>‑</w:t>
      </w:r>
      <w:r w:rsidRPr="001C75B2">
        <w:rPr>
          <w:lang w:val="en-US"/>
        </w:rPr>
        <w:t>97.</w:t>
      </w:r>
    </w:p>
    <w:p w14:paraId="3901CAF8" w14:textId="659A03A5" w:rsidR="001C75B2" w:rsidRPr="001C75B2" w:rsidDel="00167585" w:rsidRDefault="001C75B2" w:rsidP="001C75B2">
      <w:pPr>
        <w:pStyle w:val="BodyText"/>
        <w:rPr>
          <w:del w:id="68" w:author="Minsu Jeon" w:date="2025-10-23T14:17:00Z" w16du:dateUtc="2025-10-23T12:17:00Z"/>
          <w:lang w:val="en-US"/>
        </w:rPr>
      </w:pPr>
      <w:r w:rsidRPr="001C75B2">
        <w:rPr>
          <w:lang w:val="en-US"/>
        </w:rPr>
        <w:t xml:space="preserve">IALA acts as </w:t>
      </w:r>
      <w:ins w:id="69" w:author="Minsu Jeon" w:date="2025-10-23T14:31:00Z" w16du:dateUtc="2025-10-23T12:31:00Z">
        <w:r w:rsidR="00E453A6">
          <w:rPr>
            <w:rFonts w:hint="eastAsia"/>
            <w:lang w:val="en-US" w:eastAsia="ko-KR"/>
          </w:rPr>
          <w:t xml:space="preserve">the </w:t>
        </w:r>
      </w:ins>
      <w:r w:rsidRPr="001C75B2">
        <w:rPr>
          <w:lang w:val="en-US"/>
        </w:rPr>
        <w:t>Domain Owner, responsible for the governance, review, and approval of content within its domain. The IHO retains ownership of the overall Registry and its infrastructure.</w:t>
      </w:r>
    </w:p>
    <w:p w14:paraId="183D3CDD" w14:textId="77777777" w:rsidR="001C75B2" w:rsidDel="00167585" w:rsidRDefault="001C75B2" w:rsidP="00715FA9">
      <w:pPr>
        <w:pStyle w:val="BodyText"/>
        <w:rPr>
          <w:del w:id="70" w:author="Minsu Jeon" w:date="2025-10-23T14:17:00Z" w16du:dateUtc="2025-10-23T12:17:00Z"/>
          <w:lang w:val="en-US"/>
        </w:rPr>
      </w:pPr>
    </w:p>
    <w:p w14:paraId="6555176B" w14:textId="77777777" w:rsidR="00490AA6" w:rsidDel="00167585" w:rsidRDefault="00490AA6" w:rsidP="00715FA9">
      <w:pPr>
        <w:pStyle w:val="BodyText"/>
        <w:rPr>
          <w:del w:id="71" w:author="Minsu Jeon" w:date="2025-10-23T14:17:00Z" w16du:dateUtc="2025-10-23T12:17:00Z"/>
          <w:lang w:val="en-US"/>
        </w:rPr>
      </w:pPr>
    </w:p>
    <w:p w14:paraId="62C61FCD" w14:textId="77777777" w:rsidR="00490AA6" w:rsidDel="00167585" w:rsidRDefault="00490AA6" w:rsidP="00715FA9">
      <w:pPr>
        <w:pStyle w:val="BodyText"/>
        <w:rPr>
          <w:del w:id="72" w:author="Minsu Jeon" w:date="2025-10-23T14:17:00Z" w16du:dateUtc="2025-10-23T12:17:00Z"/>
          <w:lang w:val="en-US"/>
        </w:rPr>
      </w:pPr>
    </w:p>
    <w:p w14:paraId="11BEAE12" w14:textId="77777777" w:rsidR="00490AA6" w:rsidRPr="00490AA6" w:rsidDel="00167585" w:rsidRDefault="00490AA6" w:rsidP="00715FA9">
      <w:pPr>
        <w:pStyle w:val="BodyText"/>
        <w:rPr>
          <w:del w:id="73" w:author="Minsu Jeon" w:date="2025-10-23T14:17:00Z" w16du:dateUtc="2025-10-23T12:17:00Z"/>
          <w:lang w:val="en-US"/>
        </w:rPr>
      </w:pPr>
    </w:p>
    <w:p w14:paraId="09FD660F" w14:textId="77777777" w:rsidR="00B410C2" w:rsidRPr="009E5810" w:rsidRDefault="00B410C2" w:rsidP="00167585">
      <w:pPr>
        <w:pStyle w:val="BodyText"/>
        <w:pPrChange w:id="74" w:author="Minsu Jeon" w:date="2025-10-23T14:17:00Z" w16du:dateUtc="2025-10-23T12:17:00Z">
          <w:pPr/>
        </w:pPrChange>
      </w:pPr>
      <w:bookmarkStart w:id="75" w:name="_Toc216674849"/>
      <w:bookmarkStart w:id="76" w:name="_Toc367953587"/>
      <w:bookmarkStart w:id="77" w:name="_Toc433800375"/>
    </w:p>
    <w:p w14:paraId="04264247" w14:textId="00647DA8" w:rsidR="00316450" w:rsidRPr="009E5810" w:rsidRDefault="00BE3AC1" w:rsidP="00C26632">
      <w:pPr>
        <w:pStyle w:val="Heading1"/>
      </w:pPr>
      <w:bookmarkStart w:id="78" w:name="_Toc212115463"/>
      <w:r w:rsidRPr="009E5810">
        <w:lastRenderedPageBreak/>
        <w:t xml:space="preserve">MANAGEMENT OF </w:t>
      </w:r>
      <w:r w:rsidR="00E250C8" w:rsidRPr="00AD263F">
        <w:t xml:space="preserve">THE </w:t>
      </w:r>
      <w:r w:rsidRPr="00AD263F">
        <w:t>IA</w:t>
      </w:r>
      <w:r w:rsidRPr="009E5810">
        <w:t>LA DOMAIN</w:t>
      </w:r>
      <w:bookmarkEnd w:id="75"/>
      <w:bookmarkEnd w:id="76"/>
      <w:bookmarkEnd w:id="77"/>
      <w:bookmarkEnd w:id="78"/>
    </w:p>
    <w:p w14:paraId="1386ED2A" w14:textId="77777777" w:rsidR="00BE3AC1" w:rsidRPr="009E5810" w:rsidRDefault="00BE3AC1" w:rsidP="00BE3AC1">
      <w:pPr>
        <w:pStyle w:val="Heading1separatationline"/>
      </w:pPr>
    </w:p>
    <w:p w14:paraId="3A4524EC" w14:textId="0C61EC60" w:rsidR="00715FA9" w:rsidRPr="009E5810" w:rsidRDefault="00715FA9" w:rsidP="00C26632">
      <w:pPr>
        <w:pStyle w:val="Heading2"/>
      </w:pPr>
      <w:bookmarkStart w:id="79" w:name="_Toc367873206"/>
      <w:bookmarkStart w:id="80" w:name="_Toc367953588"/>
      <w:bookmarkStart w:id="81" w:name="_Toc433800376"/>
      <w:bookmarkStart w:id="82" w:name="_Toc212115464"/>
      <w:r w:rsidRPr="009E5810">
        <w:t xml:space="preserve">The IHO Registry – IALA and Domain Management </w:t>
      </w:r>
      <w:r w:rsidR="00C445D7">
        <w:t>r</w:t>
      </w:r>
      <w:r w:rsidRPr="009E5810">
        <w:t>elationship</w:t>
      </w:r>
      <w:bookmarkEnd w:id="79"/>
      <w:bookmarkEnd w:id="80"/>
      <w:bookmarkEnd w:id="81"/>
      <w:bookmarkEnd w:id="82"/>
    </w:p>
    <w:p w14:paraId="09A64236" w14:textId="77777777" w:rsidR="00BE3AC1" w:rsidRPr="009E5810" w:rsidRDefault="00BE3AC1" w:rsidP="00BE3AC1">
      <w:pPr>
        <w:pStyle w:val="Heading2separationline"/>
      </w:pPr>
    </w:p>
    <w:p w14:paraId="37235BCB" w14:textId="77777777" w:rsidR="00D46B0C" w:rsidRPr="00D46B0C" w:rsidRDefault="00D46B0C" w:rsidP="00D46B0C">
      <w:pPr>
        <w:pStyle w:val="BodyText"/>
        <w:rPr>
          <w:lang w:val="en-US"/>
        </w:rPr>
      </w:pPr>
      <w:r w:rsidRPr="00D46B0C">
        <w:rPr>
          <w:lang w:val="en-US"/>
        </w:rPr>
        <w:t>The management process for the IALA Domain follows the life</w:t>
      </w:r>
      <w:r w:rsidRPr="00D46B0C">
        <w:rPr>
          <w:rFonts w:ascii="Cambria Math" w:hAnsi="Cambria Math" w:cs="Cambria Math"/>
          <w:lang w:val="en-US"/>
        </w:rPr>
        <w:t>‑</w:t>
      </w:r>
      <w:r w:rsidRPr="00D46B0C">
        <w:rPr>
          <w:lang w:val="en-US"/>
        </w:rPr>
        <w:t>cycle defined in IHO</w:t>
      </w:r>
      <w:r w:rsidRPr="00D46B0C">
        <w:rPr>
          <w:rFonts w:ascii="Calibri" w:hAnsi="Calibri" w:cs="Calibri"/>
          <w:lang w:val="en-US"/>
        </w:rPr>
        <w:t> </w:t>
      </w:r>
      <w:r w:rsidRPr="00D46B0C">
        <w:rPr>
          <w:lang w:val="en-US"/>
        </w:rPr>
        <w:t>S</w:t>
      </w:r>
      <w:r w:rsidRPr="00D46B0C">
        <w:rPr>
          <w:rFonts w:ascii="Cambria Math" w:hAnsi="Cambria Math" w:cs="Cambria Math"/>
          <w:lang w:val="en-US"/>
        </w:rPr>
        <w:t>‑</w:t>
      </w:r>
      <w:r w:rsidRPr="00D46B0C">
        <w:rPr>
          <w:lang w:val="en-US"/>
        </w:rPr>
        <w:t>99. It includes the submission, validation, review, approval, registration, maintenance, and withdrawal of register items. All submissions must use the formats and metadata requirements defined by the IHO GI Registry.</w:t>
      </w:r>
    </w:p>
    <w:p w14:paraId="4A46C83D" w14:textId="04C719DC" w:rsidR="00715FA9" w:rsidRPr="009E5810" w:rsidRDefault="00715FA9" w:rsidP="00715FA9">
      <w:pPr>
        <w:pStyle w:val="BodyText"/>
      </w:pPr>
      <w:r w:rsidRPr="009E5810">
        <w:t xml:space="preserve">The purpose of this section is to provide information regarding the interaction between the IALA Domain, </w:t>
      </w:r>
      <w:del w:id="83" w:author="Minsu Jeon" w:date="2025-10-23T14:32:00Z" w16du:dateUtc="2025-10-23T12:32:00Z">
        <w:r w:rsidRPr="009E5810" w:rsidDel="00E453A6">
          <w:delText xml:space="preserve">the International Hydrographic </w:delText>
        </w:r>
        <w:r w:rsidR="002652F1" w:rsidDel="00E453A6">
          <w:delText>Organization</w:delText>
        </w:r>
        <w:r w:rsidRPr="009E5810" w:rsidDel="00E453A6">
          <w:delText xml:space="preserve"> (IHO)</w:delText>
        </w:r>
      </w:del>
      <w:ins w:id="84" w:author="Minsu Jeon" w:date="2025-10-23T14:32:00Z" w16du:dateUtc="2025-10-23T12:32:00Z">
        <w:r w:rsidR="00E453A6">
          <w:rPr>
            <w:rFonts w:hint="eastAsia"/>
            <w:lang w:eastAsia="ko-KR"/>
          </w:rPr>
          <w:t>IHO</w:t>
        </w:r>
      </w:ins>
      <w:r w:rsidRPr="009E5810">
        <w:t xml:space="preserve">, and the </w:t>
      </w:r>
      <w:ins w:id="85" w:author="Minsu Jeon" w:date="2025-10-23T14:32:00Z" w16du:dateUtc="2025-10-23T12:32:00Z">
        <w:r w:rsidR="00E453A6">
          <w:rPr>
            <w:rFonts w:hint="eastAsia"/>
            <w:lang w:eastAsia="ko-KR"/>
          </w:rPr>
          <w:t xml:space="preserve">GI </w:t>
        </w:r>
      </w:ins>
      <w:r w:rsidRPr="009E5810">
        <w:t>Registry.</w:t>
      </w:r>
      <w:r w:rsidR="002652F1">
        <w:t xml:space="preserve"> </w:t>
      </w:r>
      <w:r w:rsidRPr="009E5810">
        <w:t xml:space="preserve">It will also describe the roles, responsibilities and procedures for IALA as a Submitting </w:t>
      </w:r>
      <w:r w:rsidR="002652F1">
        <w:t>Organization</w:t>
      </w:r>
      <w:ins w:id="86" w:author="Minsu Jeon" w:date="2025-10-23T14:33:00Z" w16du:dateUtc="2025-10-23T12:33:00Z">
        <w:r w:rsidR="00EA21C4">
          <w:rPr>
            <w:rFonts w:hint="eastAsia"/>
            <w:lang w:eastAsia="ko-KR"/>
          </w:rPr>
          <w:t xml:space="preserve"> and Domain Control Body</w:t>
        </w:r>
      </w:ins>
      <w:r w:rsidRPr="009E5810">
        <w:t xml:space="preserve"> to the IHO Registry, as described by the governing documentation of IHO Standards S-100 and S-99.</w:t>
      </w:r>
      <w:r w:rsidR="002652F1">
        <w:t xml:space="preserve"> </w:t>
      </w:r>
    </w:p>
    <w:p w14:paraId="187CB5F6" w14:textId="06539F56" w:rsidR="00715FA9" w:rsidDel="00167585" w:rsidRDefault="00715FA9" w:rsidP="00715FA9">
      <w:pPr>
        <w:pStyle w:val="BodyText"/>
        <w:rPr>
          <w:del w:id="87" w:author="Minsu Jeon" w:date="2025-10-23T14:18:00Z" w16du:dateUtc="2025-10-23T12:18:00Z"/>
        </w:rPr>
      </w:pPr>
      <w:r w:rsidRPr="009E5810">
        <w:t xml:space="preserve">IALA has developed these procedures solely to manage the IALA domain and its role as a Submitting </w:t>
      </w:r>
      <w:r w:rsidR="002652F1">
        <w:t>Organization</w:t>
      </w:r>
      <w:r w:rsidR="00490AA6">
        <w:t>.</w:t>
      </w:r>
      <w:del w:id="88" w:author="Minsu Jeon" w:date="2025-10-23T14:33:00Z" w16du:dateUtc="2025-10-23T12:33:00Z">
        <w:r w:rsidRPr="009E5810" w:rsidDel="00E336FB">
          <w:delText>.</w:delText>
        </w:r>
      </w:del>
      <w:r w:rsidR="002652F1">
        <w:t xml:space="preserve"> </w:t>
      </w:r>
      <w:r w:rsidRPr="009E5810">
        <w:t xml:space="preserve">Should </w:t>
      </w:r>
      <w:del w:id="89" w:author="Minsu Jeon" w:date="2025-10-23T14:33:00Z" w16du:dateUtc="2025-10-23T12:33:00Z">
        <w:r w:rsidRPr="009E5810" w:rsidDel="00E336FB">
          <w:delText xml:space="preserve">there be </w:delText>
        </w:r>
      </w:del>
      <w:r w:rsidRPr="009E5810">
        <w:t xml:space="preserve">any conflict </w:t>
      </w:r>
      <w:ins w:id="90" w:author="Minsu Jeon" w:date="2025-10-23T14:33:00Z" w16du:dateUtc="2025-10-23T12:33:00Z">
        <w:r w:rsidR="00E336FB">
          <w:rPr>
            <w:rFonts w:hint="eastAsia"/>
            <w:lang w:eastAsia="ko-KR"/>
          </w:rPr>
          <w:t xml:space="preserve">arise </w:t>
        </w:r>
      </w:ins>
      <w:r w:rsidRPr="009E5810">
        <w:t>between this Guideline and IHO standard S-100 or S-99, IALA should</w:t>
      </w:r>
      <w:r w:rsidR="00BE3AC1" w:rsidRPr="009E5810">
        <w:t xml:space="preserve"> defer to the IHO documentation</w:t>
      </w:r>
      <w:r w:rsidR="006173EB" w:rsidRPr="009E5810">
        <w:t>.</w:t>
      </w:r>
    </w:p>
    <w:p w14:paraId="41908250" w14:textId="77777777" w:rsidR="00566F3E" w:rsidRPr="009E5810" w:rsidRDefault="00566F3E" w:rsidP="00715FA9">
      <w:pPr>
        <w:pStyle w:val="BodyText"/>
      </w:pPr>
    </w:p>
    <w:p w14:paraId="035D6421" w14:textId="6840D752" w:rsidR="00715FA9" w:rsidRPr="009E5810" w:rsidRDefault="00715FA9">
      <w:pPr>
        <w:pStyle w:val="Heading3"/>
      </w:pPr>
      <w:bookmarkStart w:id="91" w:name="_toc600"/>
      <w:bookmarkStart w:id="92" w:name="_toc603"/>
      <w:bookmarkStart w:id="93" w:name="_Toc367873208"/>
      <w:bookmarkStart w:id="94" w:name="_Toc367953590"/>
      <w:bookmarkStart w:id="95" w:name="_Toc433800377"/>
      <w:bookmarkStart w:id="96" w:name="_Toc212115465"/>
      <w:bookmarkEnd w:id="91"/>
      <w:bookmarkEnd w:id="92"/>
      <w:r w:rsidRPr="009E5810">
        <w:t xml:space="preserve">Management </w:t>
      </w:r>
      <w:r w:rsidRPr="00C13AE8">
        <w:t>of</w:t>
      </w:r>
      <w:r w:rsidRPr="009E5810">
        <w:t xml:space="preserve"> </w:t>
      </w:r>
      <w:r w:rsidR="008275AC" w:rsidRPr="00AD263F">
        <w:t>the</w:t>
      </w:r>
      <w:r w:rsidR="008275AC" w:rsidRPr="009E5810">
        <w:t xml:space="preserve"> </w:t>
      </w:r>
      <w:r w:rsidRPr="009E5810">
        <w:t>IALA Domain</w:t>
      </w:r>
      <w:bookmarkEnd w:id="93"/>
      <w:bookmarkEnd w:id="94"/>
      <w:bookmarkEnd w:id="95"/>
      <w:bookmarkEnd w:id="96"/>
    </w:p>
    <w:p w14:paraId="30D6FD96" w14:textId="4E7E771C" w:rsidR="00715FA9" w:rsidRPr="009E5810" w:rsidRDefault="00715FA9" w:rsidP="00715FA9">
      <w:pPr>
        <w:pStyle w:val="BodyText"/>
      </w:pPr>
      <w:r w:rsidRPr="009E5810">
        <w:t>The overall management responsibility of IALA for its domain in the IHO Registry is distributed over t</w:t>
      </w:r>
      <w:r w:rsidR="00490AA6">
        <w:t>wo</w:t>
      </w:r>
      <w:r w:rsidRPr="009E5810">
        <w:t xml:space="preserve"> types of manager</w:t>
      </w:r>
      <w:r w:rsidR="00E250C8" w:rsidRPr="009E5810">
        <w:t>ial roles</w:t>
      </w:r>
      <w:del w:id="97" w:author="Minsu Jeon" w:date="2025-10-23T14:34:00Z" w16du:dateUtc="2025-10-23T12:34:00Z">
        <w:r w:rsidR="00E250C8" w:rsidRPr="009E5810" w:rsidDel="00E336FB">
          <w:delText xml:space="preserve"> (see </w:delText>
        </w:r>
        <w:r w:rsidR="00E250C8" w:rsidRPr="009E5810" w:rsidDel="00E336FB">
          <w:fldChar w:fldCharType="begin"/>
        </w:r>
        <w:r w:rsidR="00E250C8" w:rsidRPr="009E5810" w:rsidDel="00E336FB">
          <w:delInstrText xml:space="preserve"> REF _Ref479077101 \r \h </w:delInstrText>
        </w:r>
        <w:r w:rsidR="00E250C8" w:rsidRPr="009E5810" w:rsidDel="00E336FB">
          <w:fldChar w:fldCharType="separate"/>
        </w:r>
        <w:r w:rsidR="000B450F" w:rsidDel="00E336FB">
          <w:delText>Figure 2</w:delText>
        </w:r>
        <w:r w:rsidR="00E250C8" w:rsidRPr="009E5810" w:rsidDel="00E336FB">
          <w:fldChar w:fldCharType="end"/>
        </w:r>
        <w:r w:rsidRPr="009E5810" w:rsidDel="00E336FB">
          <w:delText>)</w:delText>
        </w:r>
      </w:del>
      <w:r w:rsidRPr="009E5810">
        <w:t>:</w:t>
      </w:r>
    </w:p>
    <w:p w14:paraId="42CB34CA" w14:textId="1079C5E4" w:rsidR="00715FA9" w:rsidRPr="009E5810" w:rsidRDefault="00715FA9" w:rsidP="00C26632">
      <w:pPr>
        <w:pStyle w:val="List1"/>
      </w:pPr>
      <w:r w:rsidRPr="009E5810">
        <w:t>IALA Domain Management</w:t>
      </w:r>
      <w:r w:rsidR="009C282F" w:rsidRPr="009E5810">
        <w:t xml:space="preserve">, which resides </w:t>
      </w:r>
      <w:r w:rsidR="0011023D" w:rsidRPr="009E5810">
        <w:t>with</w:t>
      </w:r>
      <w:r w:rsidR="009C282F" w:rsidRPr="009E5810">
        <w:t xml:space="preserve">in the </w:t>
      </w:r>
      <w:r w:rsidR="00814EB5" w:rsidRPr="009E5810">
        <w:t>IALA-</w:t>
      </w:r>
      <w:r w:rsidR="009C282F" w:rsidRPr="009E5810">
        <w:t>Secretariat</w:t>
      </w:r>
    </w:p>
    <w:p w14:paraId="23BF4E14" w14:textId="7BBA2EC8" w:rsidR="00715FA9" w:rsidRPr="009E5810" w:rsidRDefault="00715FA9" w:rsidP="00C26632">
      <w:pPr>
        <w:pStyle w:val="List1"/>
      </w:pPr>
      <w:r w:rsidRPr="009E5810">
        <w:t>IALA Product Specification</w:t>
      </w:r>
      <w:r w:rsidR="00490AA6">
        <w:t xml:space="preserve"> Task Lead</w:t>
      </w:r>
      <w:r w:rsidR="009C282F" w:rsidRPr="009E5810">
        <w:t>, who maybe co-opted</w:t>
      </w:r>
      <w:r w:rsidR="005C39CF" w:rsidRPr="009E5810">
        <w:t xml:space="preserve">/appointed </w:t>
      </w:r>
      <w:r w:rsidR="009C282F" w:rsidRPr="009E5810">
        <w:t>to the work from appropriate companies or organizations</w:t>
      </w:r>
    </w:p>
    <w:p w14:paraId="52AE5F34" w14:textId="051A47B3" w:rsidR="00FD1EE1" w:rsidDel="00167585" w:rsidRDefault="00715FA9" w:rsidP="00715FA9">
      <w:pPr>
        <w:pStyle w:val="BodyText"/>
        <w:rPr>
          <w:del w:id="98" w:author="Minsu Jeon" w:date="2025-10-23T14:18:00Z" w16du:dateUtc="2025-10-23T12:18:00Z"/>
        </w:rPr>
      </w:pPr>
      <w:r w:rsidRPr="009E5810">
        <w:t>As a Domain Owner, IALA will require interaction within the IHO’s Domain Control Body and adherence to the timelines of the IHO’s Registry management processes.</w:t>
      </w:r>
      <w:r w:rsidR="002652F1">
        <w:t xml:space="preserve"> </w:t>
      </w:r>
    </w:p>
    <w:p w14:paraId="5C781DC9" w14:textId="77777777" w:rsidR="00490AA6" w:rsidRPr="009E5810" w:rsidRDefault="00490AA6" w:rsidP="00715FA9">
      <w:pPr>
        <w:pStyle w:val="BodyText"/>
      </w:pPr>
    </w:p>
    <w:p w14:paraId="476EAC07" w14:textId="77777777" w:rsidR="00715FA9" w:rsidRPr="009E5810" w:rsidRDefault="00715FA9" w:rsidP="00C26632">
      <w:pPr>
        <w:pStyle w:val="Heading4"/>
      </w:pPr>
      <w:r w:rsidRPr="009E5810">
        <w:t xml:space="preserve">IALA </w:t>
      </w:r>
      <w:r w:rsidRPr="00C206DF">
        <w:t>Domain</w:t>
      </w:r>
      <w:r w:rsidRPr="009E5810">
        <w:t xml:space="preserve"> Management</w:t>
      </w:r>
    </w:p>
    <w:p w14:paraId="7BCA5D6F" w14:textId="4C993A69" w:rsidR="00715FA9" w:rsidRPr="009E5810" w:rsidDel="00E336FB" w:rsidRDefault="00715FA9" w:rsidP="00715FA9">
      <w:pPr>
        <w:pStyle w:val="BodyText"/>
        <w:rPr>
          <w:del w:id="99" w:author="Minsu Jeon" w:date="2025-10-23T14:41:00Z" w16du:dateUtc="2025-10-23T12:41:00Z"/>
          <w:rFonts w:hint="eastAsia"/>
          <w:lang w:eastAsia="ko-KR"/>
        </w:rPr>
      </w:pPr>
      <w:r w:rsidRPr="009E5810">
        <w:t xml:space="preserve">The IALA Domain Management resides </w:t>
      </w:r>
      <w:r w:rsidR="009C282F" w:rsidRPr="009E5810">
        <w:t>with</w:t>
      </w:r>
      <w:r w:rsidR="00814EB5" w:rsidRPr="009E5810">
        <w:t>in</w:t>
      </w:r>
      <w:r w:rsidRPr="009E5810">
        <w:t xml:space="preserve"> the IALA Secretariat and </w:t>
      </w:r>
      <w:del w:id="100" w:author="Minsu Jeon" w:date="2025-10-23T14:35:00Z" w16du:dateUtc="2025-10-23T12:35:00Z">
        <w:r w:rsidR="009C282F" w:rsidRPr="009E5810" w:rsidDel="00E336FB">
          <w:delText xml:space="preserve">it </w:delText>
        </w:r>
      </w:del>
      <w:r w:rsidRPr="009E5810">
        <w:t xml:space="preserve">coordinates the activities of each of the </w:t>
      </w:r>
      <w:ins w:id="101" w:author="Minsu Jeon" w:date="2025-10-23T14:42:00Z" w16du:dateUtc="2025-10-23T12:42:00Z">
        <w:r w:rsidR="00E336FB">
          <w:rPr>
            <w:rFonts w:hint="eastAsia"/>
            <w:lang w:eastAsia="ko-KR"/>
          </w:rPr>
          <w:t xml:space="preserve">Task Leads </w:t>
        </w:r>
      </w:ins>
      <w:del w:id="102" w:author="Minsu Jeon" w:date="2025-10-23T14:42:00Z" w16du:dateUtc="2025-10-23T12:42:00Z">
        <w:r w:rsidRPr="009E5810" w:rsidDel="00E336FB">
          <w:delText xml:space="preserve">IALA Field Managers </w:delText>
        </w:r>
      </w:del>
      <w:r w:rsidRPr="009E5810">
        <w:t>and acts as the single point of contact with the IHO.</w:t>
      </w:r>
      <w:ins w:id="103" w:author="Minsu Jeon" w:date="2025-10-23T14:41:00Z" w16du:dateUtc="2025-10-23T12:41:00Z">
        <w:r w:rsidR="00E336FB">
          <w:rPr>
            <w:rFonts w:hint="eastAsia"/>
            <w:lang w:eastAsia="ko-KR"/>
          </w:rPr>
          <w:t xml:space="preserve"> </w:t>
        </w:r>
      </w:ins>
    </w:p>
    <w:p w14:paraId="1D6F63D0" w14:textId="166B4800" w:rsidR="00715FA9" w:rsidDel="00167585" w:rsidRDefault="00715FA9" w:rsidP="00184CF4">
      <w:pPr>
        <w:pStyle w:val="BodyText"/>
        <w:rPr>
          <w:del w:id="104" w:author="Minsu Jeon" w:date="2025-10-23T14:18:00Z" w16du:dateUtc="2025-10-23T12:18:00Z"/>
        </w:rPr>
      </w:pPr>
      <w:del w:id="105" w:author="Minsu Jeon" w:date="2025-10-23T14:35:00Z" w16du:dateUtc="2025-10-23T12:35:00Z">
        <w:r w:rsidRPr="009E5810" w:rsidDel="00E336FB">
          <w:delText xml:space="preserve">The structure is shown in </w:delText>
        </w:r>
        <w:r w:rsidR="00E250C8" w:rsidRPr="009E5810" w:rsidDel="00E336FB">
          <w:fldChar w:fldCharType="begin"/>
        </w:r>
        <w:r w:rsidR="00E250C8" w:rsidRPr="009E5810" w:rsidDel="00E336FB">
          <w:delInstrText xml:space="preserve"> REF _Ref479077101 \r \h </w:delInstrText>
        </w:r>
        <w:r w:rsidR="00E250C8" w:rsidRPr="009E5810" w:rsidDel="00E336FB">
          <w:fldChar w:fldCharType="separate"/>
        </w:r>
        <w:r w:rsidR="000B450F" w:rsidDel="00E336FB">
          <w:delText>Figure 2</w:delText>
        </w:r>
        <w:r w:rsidR="00E250C8" w:rsidRPr="009E5810" w:rsidDel="00E336FB">
          <w:fldChar w:fldCharType="end"/>
        </w:r>
        <w:r w:rsidRPr="009E5810" w:rsidDel="00E336FB">
          <w:delText>.</w:delText>
        </w:r>
        <w:r w:rsidR="002652F1" w:rsidDel="00E336FB">
          <w:delText xml:space="preserve"> </w:delText>
        </w:r>
      </w:del>
      <w:del w:id="106" w:author="Minsu Jeon" w:date="2025-10-23T14:43:00Z" w16du:dateUtc="2025-10-23T12:43:00Z">
        <w:r w:rsidRPr="009E5810" w:rsidDel="00E336FB">
          <w:delText xml:space="preserve">The Domain Management </w:delText>
        </w:r>
      </w:del>
      <w:del w:id="107" w:author="Minsu Jeon" w:date="2025-10-23T14:42:00Z" w16du:dateUtc="2025-10-23T12:42:00Z">
        <w:r w:rsidRPr="009E5810" w:rsidDel="00E336FB">
          <w:delText>will</w:delText>
        </w:r>
      </w:del>
      <w:del w:id="108" w:author="Minsu Jeon" w:date="2025-10-23T14:43:00Z" w16du:dateUtc="2025-10-23T12:43:00Z">
        <w:r w:rsidRPr="009E5810" w:rsidDel="00E336FB">
          <w:delText xml:space="preserve"> be overseen at a technical level by </w:delText>
        </w:r>
        <w:r w:rsidR="008A677C" w:rsidRPr="009E5810" w:rsidDel="00E336FB">
          <w:delText>the</w:delText>
        </w:r>
        <w:r w:rsidR="00D46B0C" w:rsidDel="00E336FB">
          <w:delText xml:space="preserve"> appointed</w:delText>
        </w:r>
        <w:r w:rsidR="008A677C" w:rsidRPr="009E5810" w:rsidDel="00E336FB">
          <w:delText xml:space="preserve"> </w:delText>
        </w:r>
        <w:r w:rsidRPr="009E5810" w:rsidDel="00E336FB">
          <w:delText>IALA Committee</w:delText>
        </w:r>
        <w:r w:rsidR="00D46B0C" w:rsidDel="00E336FB">
          <w:delText>.</w:delText>
        </w:r>
      </w:del>
    </w:p>
    <w:p w14:paraId="34F4DC40" w14:textId="77777777" w:rsidR="000C072E" w:rsidRPr="009E5810" w:rsidRDefault="000C072E" w:rsidP="00E336FB">
      <w:pPr>
        <w:pStyle w:val="BodyText"/>
      </w:pPr>
    </w:p>
    <w:p w14:paraId="2E37C1E8" w14:textId="5F4F659D" w:rsidR="00715FA9" w:rsidRPr="009E5810" w:rsidRDefault="00715FA9" w:rsidP="00C26632">
      <w:pPr>
        <w:pStyle w:val="Heading4"/>
      </w:pPr>
      <w:r w:rsidRPr="009E5810">
        <w:t xml:space="preserve">IALA Product Specification </w:t>
      </w:r>
      <w:r w:rsidR="00490AA6">
        <w:t>Task Lead</w:t>
      </w:r>
    </w:p>
    <w:p w14:paraId="1BC4F131" w14:textId="273CA159" w:rsidR="00E336FB" w:rsidRDefault="00715FA9" w:rsidP="00715FA9">
      <w:pPr>
        <w:pStyle w:val="BodyText"/>
        <w:rPr>
          <w:ins w:id="109" w:author="Minsu Jeon" w:date="2025-10-23T14:40:00Z" w16du:dateUtc="2025-10-23T12:40:00Z"/>
        </w:rPr>
      </w:pPr>
      <w:r w:rsidRPr="009E5810">
        <w:t xml:space="preserve">A </w:t>
      </w:r>
      <w:r w:rsidR="00D46B0C">
        <w:t>Task Group</w:t>
      </w:r>
      <w:ins w:id="110" w:author="Minsu Jeon" w:date="2025-10-23T14:36:00Z" w16du:dateUtc="2025-10-23T12:36:00Z">
        <w:r w:rsidR="00E336FB">
          <w:rPr>
            <w:rFonts w:hint="eastAsia"/>
            <w:lang w:eastAsia="ko-KR"/>
          </w:rPr>
          <w:t xml:space="preserve"> of </w:t>
        </w:r>
      </w:ins>
      <w:ins w:id="111" w:author="Minsu Jeon" w:date="2025-10-23T14:38:00Z" w16du:dateUtc="2025-10-23T12:38:00Z">
        <w:r w:rsidR="00E336FB">
          <w:rPr>
            <w:rFonts w:hint="eastAsia"/>
            <w:lang w:eastAsia="ko-KR"/>
          </w:rPr>
          <w:t xml:space="preserve">a </w:t>
        </w:r>
      </w:ins>
      <w:ins w:id="112" w:author="Minsu Jeon" w:date="2025-10-23T14:36:00Z" w16du:dateUtc="2025-10-23T12:36:00Z">
        <w:r w:rsidR="00E336FB">
          <w:rPr>
            <w:rFonts w:hint="eastAsia"/>
            <w:lang w:eastAsia="ko-KR"/>
          </w:rPr>
          <w:t>committee</w:t>
        </w:r>
      </w:ins>
      <w:r w:rsidRPr="009E5810">
        <w:t xml:space="preserve"> is appointed to </w:t>
      </w:r>
      <w:ins w:id="113" w:author="Minsu Jeon" w:date="2025-10-23T14:36:00Z" w16du:dateUtc="2025-10-23T12:36:00Z">
        <w:r w:rsidR="00E336FB">
          <w:rPr>
            <w:rFonts w:hint="eastAsia"/>
            <w:lang w:eastAsia="ko-KR"/>
          </w:rPr>
          <w:t xml:space="preserve">develop and </w:t>
        </w:r>
      </w:ins>
      <w:r w:rsidRPr="009E5810">
        <w:t xml:space="preserve">manage each </w:t>
      </w:r>
      <w:del w:id="114" w:author="Minsu Jeon" w:date="2025-10-23T14:43:00Z" w16du:dateUtc="2025-10-23T12:43:00Z">
        <w:r w:rsidRPr="009E5810" w:rsidDel="0094597C">
          <w:delText xml:space="preserve">IALA </w:delText>
        </w:r>
      </w:del>
      <w:r w:rsidRPr="009E5810">
        <w:t>Product Specification.</w:t>
      </w:r>
      <w:r w:rsidR="002652F1">
        <w:t xml:space="preserve"> </w:t>
      </w:r>
      <w:del w:id="115" w:author="Minsu Jeon" w:date="2025-10-23T14:39:00Z" w16du:dateUtc="2025-10-23T12:39:00Z">
        <w:r w:rsidRPr="009E5810" w:rsidDel="00E336FB">
          <w:delText xml:space="preserve">An </w:delText>
        </w:r>
      </w:del>
      <w:ins w:id="116" w:author="Minsu Jeon" w:date="2025-10-23T14:39:00Z" w16du:dateUtc="2025-10-23T12:39:00Z">
        <w:r w:rsidR="00E336FB">
          <w:rPr>
            <w:rFonts w:hint="eastAsia"/>
            <w:lang w:eastAsia="ko-KR"/>
          </w:rPr>
          <w:t>The</w:t>
        </w:r>
        <w:r w:rsidR="00E336FB" w:rsidRPr="009E5810">
          <w:t xml:space="preserve"> </w:t>
        </w:r>
      </w:ins>
      <w:del w:id="117" w:author="Minsu Jeon" w:date="2025-10-23T14:39:00Z" w16du:dateUtc="2025-10-23T12:39:00Z">
        <w:r w:rsidRPr="009E5810" w:rsidDel="00E336FB">
          <w:delText xml:space="preserve">IALA </w:delText>
        </w:r>
      </w:del>
      <w:r w:rsidRPr="009E5810">
        <w:t xml:space="preserve">Product Specification </w:t>
      </w:r>
      <w:r w:rsidR="00D46B0C">
        <w:t>Task Group</w:t>
      </w:r>
      <w:r w:rsidR="00490AA6">
        <w:t xml:space="preserve"> Lead</w:t>
      </w:r>
      <w:r w:rsidRPr="009E5810">
        <w:t xml:space="preserve"> coordinates the development</w:t>
      </w:r>
      <w:del w:id="118" w:author="Minsu Jeon" w:date="2025-10-23T14:39:00Z" w16du:dateUtc="2025-10-23T12:39:00Z">
        <w:r w:rsidRPr="009E5810" w:rsidDel="00E336FB">
          <w:delText xml:space="preserve"> </w:delText>
        </w:r>
      </w:del>
      <w:ins w:id="119" w:author="Minsu Jeon" w:date="2025-10-23T14:39:00Z" w16du:dateUtc="2025-10-23T12:39:00Z">
        <w:r w:rsidR="00E336FB">
          <w:rPr>
            <w:rFonts w:hint="eastAsia"/>
            <w:lang w:eastAsia="ko-KR"/>
          </w:rPr>
          <w:t xml:space="preserve"> process</w:t>
        </w:r>
      </w:ins>
      <w:del w:id="120" w:author="Minsu Jeon" w:date="2025-10-23T14:39:00Z" w16du:dateUtc="2025-10-23T12:39:00Z">
        <w:r w:rsidRPr="009E5810" w:rsidDel="00E336FB">
          <w:delText>of an IALA Product Specification</w:delText>
        </w:r>
      </w:del>
      <w:r w:rsidRPr="009E5810">
        <w:t xml:space="preserve">, </w:t>
      </w:r>
      <w:ins w:id="121" w:author="Minsu Jeon" w:date="2025-10-23T14:40:00Z" w16du:dateUtc="2025-10-23T12:40:00Z">
        <w:r w:rsidR="00E336FB">
          <w:rPr>
            <w:rFonts w:hint="eastAsia"/>
            <w:lang w:eastAsia="ko-KR"/>
          </w:rPr>
          <w:t xml:space="preserve">ensures the </w:t>
        </w:r>
        <w:r w:rsidR="00E336FB">
          <w:rPr>
            <w:lang w:eastAsia="ko-KR"/>
          </w:rPr>
          <w:t>appropriate</w:t>
        </w:r>
        <w:r w:rsidR="00E336FB">
          <w:rPr>
            <w:rFonts w:hint="eastAsia"/>
            <w:lang w:eastAsia="ko-KR"/>
          </w:rPr>
          <w:t xml:space="preserve"> use of </w:t>
        </w:r>
      </w:ins>
      <w:del w:id="122" w:author="Minsu Jeon" w:date="2025-10-23T14:40:00Z" w16du:dateUtc="2025-10-23T12:40:00Z">
        <w:r w:rsidRPr="009E5810" w:rsidDel="00E336FB">
          <w:delText>co</w:delText>
        </w:r>
        <w:r w:rsidR="006173EB" w:rsidRPr="009E5810" w:rsidDel="00E336FB">
          <w:delText>-</w:delText>
        </w:r>
        <w:r w:rsidRPr="009E5810" w:rsidDel="00E336FB">
          <w:delText xml:space="preserve">ordinates the usage of </w:delText>
        </w:r>
      </w:del>
      <w:r w:rsidRPr="009E5810">
        <w:t xml:space="preserve">existing entries in the </w:t>
      </w:r>
      <w:del w:id="123" w:author="Minsu Jeon" w:date="2025-10-23T14:40:00Z" w16du:dateUtc="2025-10-23T12:40:00Z">
        <w:r w:rsidRPr="009E5810" w:rsidDel="00E336FB">
          <w:delText xml:space="preserve">IHO </w:delText>
        </w:r>
      </w:del>
      <w:ins w:id="124" w:author="Minsu Jeon" w:date="2025-10-23T14:40:00Z" w16du:dateUtc="2025-10-23T12:40:00Z">
        <w:r w:rsidR="00E336FB">
          <w:rPr>
            <w:rFonts w:hint="eastAsia"/>
            <w:lang w:eastAsia="ko-KR"/>
          </w:rPr>
          <w:t>GI</w:t>
        </w:r>
        <w:r w:rsidR="00E336FB" w:rsidRPr="009E5810">
          <w:t xml:space="preserve"> </w:t>
        </w:r>
      </w:ins>
      <w:r w:rsidRPr="009E5810">
        <w:t>Registry</w:t>
      </w:r>
      <w:ins w:id="125" w:author="Minsu Jeon" w:date="2025-10-23T14:41:00Z" w16du:dateUtc="2025-10-23T12:41:00Z">
        <w:r w:rsidR="00E336FB">
          <w:rPr>
            <w:rFonts w:hint="eastAsia"/>
            <w:lang w:eastAsia="ko-KR"/>
          </w:rPr>
          <w:t xml:space="preserve">, and overseas the creation of any new </w:t>
        </w:r>
      </w:ins>
      <w:del w:id="126" w:author="Minsu Jeon" w:date="2025-10-23T14:41:00Z" w16du:dateUtc="2025-10-23T12:41:00Z">
        <w:r w:rsidRPr="009E5810" w:rsidDel="00E336FB">
          <w:delText xml:space="preserve"> that are used by that IALA Product Specification and coordinates the creation of new </w:delText>
        </w:r>
      </w:del>
      <w:r w:rsidRPr="009E5810">
        <w:t>entries required by that IALA Product Specification.</w:t>
      </w:r>
      <w:r w:rsidR="002652F1">
        <w:t xml:space="preserve"> </w:t>
      </w:r>
    </w:p>
    <w:p w14:paraId="2C16B9A0" w14:textId="23670A3B" w:rsidR="00715FA9" w:rsidRPr="009E5810" w:rsidDel="00167585" w:rsidRDefault="00D46B0C" w:rsidP="00715FA9">
      <w:pPr>
        <w:pStyle w:val="BodyText"/>
        <w:rPr>
          <w:del w:id="127" w:author="Minsu Jeon" w:date="2025-10-23T14:18:00Z" w16du:dateUtc="2025-10-23T12:18:00Z"/>
        </w:rPr>
      </w:pPr>
      <w:r w:rsidRPr="009E5810">
        <w:t xml:space="preserve">It will not necessarily meet during </w:t>
      </w:r>
      <w:del w:id="128" w:author="Minsu Jeon" w:date="2025-10-23T14:43:00Z" w16du:dateUtc="2025-10-23T12:43:00Z">
        <w:r w:rsidRPr="009E5810" w:rsidDel="00F00F22">
          <w:delText xml:space="preserve">IALA </w:delText>
        </w:r>
      </w:del>
      <w:r w:rsidRPr="009E5810">
        <w:t>Committee sessions and may not meet physically, if it is possible to carry out the work by e-mail and/or teleconference.</w:t>
      </w:r>
      <w:r>
        <w:t xml:space="preserve"> </w:t>
      </w:r>
      <w:r w:rsidR="00715FA9" w:rsidRPr="009E5810">
        <w:t xml:space="preserve">An </w:t>
      </w:r>
      <w:del w:id="129" w:author="Minsu Jeon" w:date="2025-10-23T14:43:00Z" w16du:dateUtc="2025-10-23T12:43:00Z">
        <w:r w:rsidR="00715FA9" w:rsidRPr="009E5810" w:rsidDel="00F00F22">
          <w:delText xml:space="preserve">IALA </w:delText>
        </w:r>
      </w:del>
      <w:r w:rsidR="00715FA9" w:rsidRPr="009E5810">
        <w:t xml:space="preserve">Product Specification </w:t>
      </w:r>
      <w:r>
        <w:t>Task Group</w:t>
      </w:r>
      <w:r w:rsidRPr="009E5810">
        <w:t xml:space="preserve"> </w:t>
      </w:r>
      <w:r w:rsidR="00715FA9" w:rsidRPr="009E5810">
        <w:t>is able to draw on any Register in the IHO Registry.</w:t>
      </w:r>
    </w:p>
    <w:p w14:paraId="7EDBE884" w14:textId="11C2A835" w:rsidR="00715FA9" w:rsidRDefault="00715FA9" w:rsidP="00715FA9">
      <w:pPr>
        <w:pStyle w:val="BodyText"/>
      </w:pPr>
    </w:p>
    <w:p w14:paraId="6165D739" w14:textId="2A3A84FB" w:rsidR="00715FA9" w:rsidRDefault="00490AA6" w:rsidP="00B73E91">
      <w:pPr>
        <w:pStyle w:val="Heading4"/>
      </w:pPr>
      <w:r>
        <w:lastRenderedPageBreak/>
        <w:t>IHO registry manag</w:t>
      </w:r>
      <w:r w:rsidR="00B73E91">
        <w:t>er</w:t>
      </w:r>
    </w:p>
    <w:p w14:paraId="459DC770" w14:textId="7B25626A" w:rsidR="00E250C8" w:rsidRPr="008D6520" w:rsidRDefault="00B73E91" w:rsidP="008D6520">
      <w:pPr>
        <w:pStyle w:val="BodyText"/>
        <w:rPr>
          <w:rPrChange w:id="130" w:author="Minsu Jeon" w:date="2025-10-23T14:44:00Z" w16du:dateUtc="2025-10-23T12:44:00Z">
            <w:rPr>
              <w:rFonts w:asciiTheme="majorHAnsi" w:eastAsiaTheme="majorEastAsia" w:hAnsiTheme="majorHAnsi" w:cstheme="majorBidi"/>
              <w:b/>
              <w:bCs/>
              <w:caps/>
              <w:color w:val="407EC9"/>
              <w:sz w:val="24"/>
              <w:szCs w:val="24"/>
            </w:rPr>
          </w:rPrChange>
        </w:rPr>
        <w:pPrChange w:id="131" w:author="Minsu Jeon" w:date="2025-10-23T14:44:00Z" w16du:dateUtc="2025-10-23T12:44:00Z">
          <w:pPr>
            <w:spacing w:after="200" w:line="276" w:lineRule="auto"/>
          </w:pPr>
        </w:pPrChange>
      </w:pPr>
      <w:r>
        <w:t>T</w:t>
      </w:r>
      <w:r w:rsidRPr="00B73E91">
        <w:t>he IHO Registry Manager holds a pivotal role in overseeing the IHO Geospatial Information (GI) Registry, which supports the S-100 Universal Hydrographic Data Model and operates in accordance with IHO Publication S-99.</w:t>
      </w:r>
      <w:bookmarkStart w:id="132" w:name="_toc624"/>
      <w:bookmarkStart w:id="133" w:name="_Toc367873211"/>
      <w:bookmarkStart w:id="134" w:name="_Toc367953593"/>
      <w:bookmarkStart w:id="135" w:name="_Toc433800380"/>
      <w:bookmarkEnd w:id="132"/>
    </w:p>
    <w:p w14:paraId="6D0AB658" w14:textId="2223C6D9" w:rsidR="00715FA9" w:rsidRPr="009E5810" w:rsidRDefault="00715FA9" w:rsidP="00C26632">
      <w:pPr>
        <w:pStyle w:val="Heading2"/>
      </w:pPr>
      <w:bookmarkStart w:id="136" w:name="_Toc212115466"/>
      <w:r w:rsidRPr="009E5810">
        <w:t xml:space="preserve">Procedures for </w:t>
      </w:r>
      <w:r w:rsidR="00C445D7">
        <w:t>s</w:t>
      </w:r>
      <w:r w:rsidRPr="009E5810">
        <w:t>ubmitting a Product Specification</w:t>
      </w:r>
      <w:bookmarkEnd w:id="133"/>
      <w:bookmarkEnd w:id="134"/>
      <w:bookmarkEnd w:id="135"/>
      <w:bookmarkEnd w:id="136"/>
    </w:p>
    <w:p w14:paraId="4F02464E" w14:textId="77777777" w:rsidR="00340E2D" w:rsidRPr="009E5810" w:rsidRDefault="00340E2D" w:rsidP="00340E2D">
      <w:pPr>
        <w:pStyle w:val="Heading2separationline"/>
      </w:pPr>
    </w:p>
    <w:p w14:paraId="25760210" w14:textId="3F54EBCD" w:rsidR="003C2629" w:rsidRDefault="003C2629" w:rsidP="00715FA9">
      <w:pPr>
        <w:pStyle w:val="BodyText"/>
      </w:pPr>
      <w:r>
        <w:t>When a product specification is deemed ready to get an operational status it is submitted to the IALA counc</w:t>
      </w:r>
      <w:r w:rsidR="007246AC">
        <w:t>i</w:t>
      </w:r>
      <w:r>
        <w:t>l by the responsible IALA committee. After approval by the IALA council the product specification is submitted to the IHO registry manager by the IALA Domains manager.</w:t>
      </w:r>
      <w:r w:rsidR="007246AC">
        <w:t xml:space="preserve"> </w:t>
      </w:r>
    </w:p>
    <w:p w14:paraId="3CB82576" w14:textId="0947E2CE" w:rsidR="00715FA9" w:rsidRPr="009E5810" w:rsidRDefault="00715FA9" w:rsidP="007246AC">
      <w:pPr>
        <w:pStyle w:val="Heading2"/>
      </w:pPr>
      <w:bookmarkStart w:id="137" w:name="_toc659"/>
      <w:bookmarkStart w:id="138" w:name="_toc664"/>
      <w:bookmarkStart w:id="139" w:name="_toc686"/>
      <w:bookmarkStart w:id="140" w:name="_toc692"/>
      <w:bookmarkStart w:id="141" w:name="_Toc367873216"/>
      <w:bookmarkStart w:id="142" w:name="_Toc367953598"/>
      <w:bookmarkStart w:id="143" w:name="_Toc433800385"/>
      <w:bookmarkStart w:id="144" w:name="_Toc212115467"/>
      <w:bookmarkEnd w:id="137"/>
      <w:bookmarkEnd w:id="138"/>
      <w:bookmarkEnd w:id="139"/>
      <w:bookmarkEnd w:id="140"/>
      <w:r w:rsidRPr="009E5810">
        <w:t xml:space="preserve">Procedures </w:t>
      </w:r>
      <w:r w:rsidR="007246AC">
        <w:t>for proposals to Concept, Data Dictionary, Portrayal and Metadata Registers</w:t>
      </w:r>
      <w:bookmarkEnd w:id="141"/>
      <w:bookmarkEnd w:id="142"/>
      <w:bookmarkEnd w:id="143"/>
      <w:bookmarkEnd w:id="144"/>
    </w:p>
    <w:p w14:paraId="7F81FA27" w14:textId="77777777" w:rsidR="00A8208A" w:rsidRPr="009E5810" w:rsidRDefault="00A8208A" w:rsidP="00A8208A">
      <w:pPr>
        <w:pStyle w:val="Heading2separationline"/>
      </w:pPr>
    </w:p>
    <w:p w14:paraId="3866A5A7" w14:textId="58C87273" w:rsidR="00715FA9" w:rsidRPr="009E5810" w:rsidDel="00167585" w:rsidRDefault="00715FA9" w:rsidP="00715FA9">
      <w:pPr>
        <w:pStyle w:val="BodyText"/>
        <w:rPr>
          <w:del w:id="145" w:author="Minsu Jeon" w:date="2025-10-23T14:18:00Z" w16du:dateUtc="2025-10-23T12:18:00Z"/>
        </w:rPr>
      </w:pPr>
      <w:r w:rsidRPr="009E5810">
        <w:t>In the development process of a Product Specification it can be necessary to register new</w:t>
      </w:r>
      <w:r w:rsidR="00990967">
        <w:t xml:space="preserve"> concepts </w:t>
      </w:r>
      <w:r w:rsidRPr="009E5810">
        <w:t>or amend existing</w:t>
      </w:r>
      <w:r w:rsidR="00990967">
        <w:t xml:space="preserve"> concepts</w:t>
      </w:r>
      <w:r w:rsidRPr="009E5810">
        <w:t>.</w:t>
      </w:r>
      <w:r w:rsidR="002652F1">
        <w:t xml:space="preserve"> </w:t>
      </w:r>
      <w:r w:rsidRPr="009E5810">
        <w:t>Also</w:t>
      </w:r>
      <w:r w:rsidR="0013325B" w:rsidRPr="009E5810">
        <w:t>,</w:t>
      </w:r>
      <w:r w:rsidRPr="009E5810">
        <w:t xml:space="preserve"> the registration of items in the </w:t>
      </w:r>
      <w:r w:rsidR="00990967">
        <w:t xml:space="preserve">Data Dictionary, Portrayal and </w:t>
      </w:r>
      <w:r w:rsidRPr="009E5810">
        <w:t>Metadata can be relevant.</w:t>
      </w:r>
      <w:r w:rsidR="00990967">
        <w:t xml:space="preserve"> When approved by the responsible committee the Domains manager submits the items to be regist</w:t>
      </w:r>
      <w:del w:id="146" w:author="Minsu Jeon" w:date="2025-10-23T14:37:00Z" w16du:dateUtc="2025-10-23T12:37:00Z">
        <w:r w:rsidR="00990967" w:rsidDel="00E336FB">
          <w:delText>r</w:delText>
        </w:r>
      </w:del>
      <w:r w:rsidR="00990967">
        <w:t>ered t</w:t>
      </w:r>
      <w:ins w:id="147" w:author="Minsu Jeon" w:date="2025-10-23T14:38:00Z" w16du:dateUtc="2025-10-23T12:38:00Z">
        <w:r w:rsidR="00E336FB">
          <w:rPr>
            <w:rFonts w:hint="eastAsia"/>
            <w:lang w:eastAsia="ko-KR"/>
          </w:rPr>
          <w:t>h</w:t>
        </w:r>
      </w:ins>
      <w:r w:rsidR="00990967">
        <w:t xml:space="preserve">rough the procedures as set out in </w:t>
      </w:r>
      <w:r w:rsidRPr="009E5810">
        <w:t>IHO Publication S-99.</w:t>
      </w:r>
    </w:p>
    <w:p w14:paraId="262A941C" w14:textId="77777777" w:rsidR="00715FA9" w:rsidRPr="009E5810" w:rsidRDefault="00715FA9" w:rsidP="00167585">
      <w:pPr>
        <w:pStyle w:val="BodyText"/>
        <w:pPrChange w:id="148" w:author="Minsu Jeon" w:date="2025-10-23T14:18:00Z" w16du:dateUtc="2025-10-23T12:18:00Z">
          <w:pPr/>
        </w:pPrChange>
      </w:pPr>
    </w:p>
    <w:p w14:paraId="4A80AE98" w14:textId="69F8BDF1" w:rsidR="00715FA9" w:rsidRPr="009E5810" w:rsidRDefault="00D955AE" w:rsidP="00C26632">
      <w:pPr>
        <w:pStyle w:val="Heading1"/>
      </w:pPr>
      <w:bookmarkStart w:id="149" w:name="_Toc212115468"/>
      <w:bookmarkStart w:id="150" w:name="_Toc216674854"/>
      <w:bookmarkStart w:id="151" w:name="_Toc367953609"/>
      <w:bookmarkStart w:id="152" w:name="_Toc433800392"/>
      <w:r w:rsidRPr="009E5810">
        <w:t>DEFINITIONS</w:t>
      </w:r>
      <w:bookmarkEnd w:id="149"/>
      <w:del w:id="153" w:author="Minsu Jeon" w:date="2025-10-23T14:18:00Z" w16du:dateUtc="2025-10-23T12:18:00Z">
        <w:r w:rsidRPr="009E5810" w:rsidDel="00167585">
          <w:delText xml:space="preserve"> </w:delText>
        </w:r>
      </w:del>
      <w:bookmarkEnd w:id="150"/>
      <w:bookmarkEnd w:id="151"/>
      <w:bookmarkEnd w:id="152"/>
    </w:p>
    <w:p w14:paraId="45B6CE71" w14:textId="77777777" w:rsidR="00A8208A" w:rsidRPr="009E5810" w:rsidRDefault="00A8208A" w:rsidP="00A8208A">
      <w:pPr>
        <w:pStyle w:val="Heading1separatationline"/>
      </w:pPr>
    </w:p>
    <w:p w14:paraId="0D94FACC" w14:textId="74B396F8" w:rsidR="00D23897" w:rsidRDefault="00715FA9" w:rsidP="002577F2">
      <w:pPr>
        <w:pStyle w:val="BodyText"/>
        <w:rPr>
          <w:lang w:eastAsia="de-DE"/>
        </w:rPr>
      </w:pPr>
      <w:r w:rsidRPr="009E5810">
        <w:rPr>
          <w:lang w:eastAsia="de-DE"/>
        </w:rPr>
        <w:t xml:space="preserve">Definitions and acronyms </w:t>
      </w:r>
      <w:ins w:id="154" w:author="Minsu Jeon" w:date="2025-10-23T14:20:00Z" w16du:dateUtc="2025-10-23T12:20:00Z">
        <w:r w:rsidR="001E202C">
          <w:rPr>
            <w:rFonts w:hint="eastAsia"/>
            <w:lang w:eastAsia="ko-KR"/>
          </w:rPr>
          <w:t xml:space="preserve">used in this Guideline </w:t>
        </w:r>
      </w:ins>
      <w:del w:id="155" w:author="Minsu Jeon" w:date="2025-10-23T14:20:00Z" w16du:dateUtc="2025-10-23T12:20:00Z">
        <w:r w:rsidRPr="009E5810" w:rsidDel="001E202C">
          <w:rPr>
            <w:lang w:eastAsia="de-DE"/>
          </w:rPr>
          <w:delText xml:space="preserve">shall </w:delText>
        </w:r>
      </w:del>
      <w:ins w:id="156" w:author="Minsu Jeon" w:date="2025-10-23T14:20:00Z" w16du:dateUtc="2025-10-23T12:20:00Z">
        <w:r w:rsidR="001E202C">
          <w:rPr>
            <w:rFonts w:hint="eastAsia"/>
            <w:lang w:eastAsia="ko-KR"/>
          </w:rPr>
          <w:t>should</w:t>
        </w:r>
        <w:r w:rsidR="001E202C" w:rsidRPr="009E5810">
          <w:rPr>
            <w:lang w:eastAsia="de-DE"/>
          </w:rPr>
          <w:t xml:space="preserve"> </w:t>
        </w:r>
      </w:ins>
      <w:r w:rsidRPr="009E5810">
        <w:rPr>
          <w:lang w:eastAsia="de-DE"/>
        </w:rPr>
        <w:t xml:space="preserve">be in accordance with IHO S-100 and S-99 where appropriate. </w:t>
      </w:r>
    </w:p>
    <w:p w14:paraId="06FEB280" w14:textId="14660C8F" w:rsidR="00D23897" w:rsidRDefault="00D23897" w:rsidP="002577F2">
      <w:pPr>
        <w:pStyle w:val="BodyText"/>
      </w:pPr>
      <w:bookmarkStart w:id="157" w:name="_Hlk59209504"/>
      <w:r>
        <w:rPr>
          <w:rStyle w:val="BodyTextChar"/>
        </w:rPr>
        <w:t>Otherwise, t</w:t>
      </w:r>
      <w:r w:rsidRPr="00C843AC">
        <w:rPr>
          <w:rStyle w:val="BodyTextChar"/>
        </w:rPr>
        <w:t xml:space="preserve">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w:t>
      </w:r>
      <w:del w:id="158" w:author="Minsu Jeon" w:date="2025-10-23T14:18:00Z" w16du:dateUtc="2025-10-23T12:18:00Z">
        <w:r w:rsidRPr="00C843AC" w:rsidDel="00167585">
          <w:rPr>
            <w:rStyle w:val="BodyTextChar"/>
          </w:rPr>
          <w:delText xml:space="preserve">at </w:delText>
        </w:r>
        <w:r w:rsidDel="00167585">
          <w:fldChar w:fldCharType="begin"/>
        </w:r>
        <w:r w:rsidDel="00167585">
          <w:delInstrText>HYPERLINK "http://www.iala-aism.org/wiki/dictionary"</w:delInstrText>
        </w:r>
        <w:r w:rsidDel="00167585">
          <w:fldChar w:fldCharType="separate"/>
        </w:r>
        <w:r w:rsidRPr="00C843AC" w:rsidDel="00167585">
          <w:rPr>
            <w:rStyle w:val="BodyTextChar"/>
          </w:rPr>
          <w:delText>http://www.iala-aism.org/wiki/dictionary</w:delText>
        </w:r>
        <w:r w:rsidDel="00167585">
          <w:fldChar w:fldCharType="end"/>
        </w:r>
        <w:r w:rsidDel="00167585">
          <w:rPr>
            <w:rStyle w:val="BodyTextChar"/>
          </w:rPr>
          <w:delText xml:space="preserve"> </w:delText>
        </w:r>
      </w:del>
      <w:r w:rsidRPr="00C843AC">
        <w:rPr>
          <w:rStyle w:val="BodyTextChar"/>
        </w:rPr>
        <w:t>and were checked as correct at the time of going to print.</w:t>
      </w:r>
      <w:r w:rsidR="002652F1">
        <w:rPr>
          <w:rStyle w:val="BodyTextChar"/>
        </w:rPr>
        <w:t xml:space="preserve"> </w:t>
      </w:r>
      <w:r w:rsidRPr="00C843AC">
        <w:rPr>
          <w:rStyle w:val="BodyTextChar"/>
        </w:rPr>
        <w:t xml:space="preserve">Where </w:t>
      </w:r>
      <w:ins w:id="159" w:author="Minsu Jeon" w:date="2025-10-23T14:38:00Z" w16du:dateUtc="2025-10-23T12:38:00Z">
        <w:r w:rsidR="00E336FB">
          <w:rPr>
            <w:rStyle w:val="BodyTextChar"/>
            <w:rFonts w:hint="eastAsia"/>
            <w:lang w:eastAsia="ko-KR"/>
          </w:rPr>
          <w:t xml:space="preserve">a </w:t>
        </w:r>
      </w:ins>
      <w:r w:rsidRPr="00C843AC">
        <w:rPr>
          <w:rStyle w:val="BodyTextChar"/>
        </w:rPr>
        <w:t>conflict arises, the IALA Dictionary should be considered as</w:t>
      </w:r>
      <w:r w:rsidRPr="00C843AC">
        <w:t xml:space="preserve"> the authoritative source of definitions used in IALA documents.</w:t>
      </w:r>
    </w:p>
    <w:p w14:paraId="22D203A7" w14:textId="6D641EFA" w:rsidR="00715FA9" w:rsidRDefault="00715FA9" w:rsidP="007E626D">
      <w:pPr>
        <w:pStyle w:val="Heading1"/>
      </w:pPr>
      <w:bookmarkStart w:id="160" w:name="_Toc216674856"/>
      <w:bookmarkStart w:id="161" w:name="_Toc367953611"/>
      <w:bookmarkStart w:id="162" w:name="_Toc433800394"/>
      <w:bookmarkStart w:id="163" w:name="_Toc212115469"/>
      <w:bookmarkEnd w:id="157"/>
      <w:r w:rsidRPr="009E5810">
        <w:t>A</w:t>
      </w:r>
      <w:r w:rsidR="007E626D">
        <w:t>bbreviations</w:t>
      </w:r>
      <w:bookmarkEnd w:id="160"/>
      <w:bookmarkEnd w:id="161"/>
      <w:bookmarkEnd w:id="162"/>
      <w:bookmarkEnd w:id="163"/>
    </w:p>
    <w:p w14:paraId="58120484" w14:textId="77777777" w:rsidR="00D23897" w:rsidRPr="006C632D" w:rsidRDefault="00D23897" w:rsidP="00C26632">
      <w:pPr>
        <w:pStyle w:val="Heading1separationline"/>
      </w:pPr>
    </w:p>
    <w:p w14:paraId="34C5A45A" w14:textId="4669FAF2" w:rsidR="00715FA9" w:rsidRPr="009E5810" w:rsidDel="00E453A6" w:rsidRDefault="00715FA9" w:rsidP="00A8208A">
      <w:pPr>
        <w:pStyle w:val="Acronym"/>
        <w:rPr>
          <w:del w:id="164" w:author="Minsu Jeon" w:date="2025-10-23T14:22:00Z" w16du:dateUtc="2025-10-23T12:22:00Z"/>
        </w:rPr>
      </w:pPr>
      <w:del w:id="165" w:author="Minsu Jeon" w:date="2025-10-23T14:22:00Z" w16du:dateUtc="2025-10-23T12:22:00Z">
        <w:r w:rsidRPr="009E5810" w:rsidDel="00E453A6">
          <w:delText>AtoN</w:delText>
        </w:r>
        <w:r w:rsidRPr="009E5810" w:rsidDel="00E453A6">
          <w:tab/>
        </w:r>
        <w:r w:rsidR="00D23897" w:rsidDel="00E453A6">
          <w:delText xml:space="preserve">Marine </w:delText>
        </w:r>
        <w:r w:rsidRPr="009E5810" w:rsidDel="00E453A6">
          <w:delText>Aid</w:delText>
        </w:r>
      </w:del>
      <w:del w:id="166" w:author="Minsu Jeon" w:date="2025-10-23T14:19:00Z" w16du:dateUtc="2025-10-23T12:19:00Z">
        <w:r w:rsidRPr="009E5810" w:rsidDel="00167585">
          <w:delText>(</w:delText>
        </w:r>
      </w:del>
      <w:del w:id="167" w:author="Minsu Jeon" w:date="2025-10-23T14:22:00Z" w16du:dateUtc="2025-10-23T12:22:00Z">
        <w:r w:rsidRPr="009E5810" w:rsidDel="00E453A6">
          <w:delText>s</w:delText>
        </w:r>
      </w:del>
      <w:del w:id="168" w:author="Minsu Jeon" w:date="2025-10-23T14:19:00Z" w16du:dateUtc="2025-10-23T12:19:00Z">
        <w:r w:rsidRPr="009E5810" w:rsidDel="00167585">
          <w:delText>)</w:delText>
        </w:r>
      </w:del>
      <w:del w:id="169" w:author="Minsu Jeon" w:date="2025-10-23T14:22:00Z" w16du:dateUtc="2025-10-23T12:22:00Z">
        <w:r w:rsidRPr="009E5810" w:rsidDel="00E453A6">
          <w:delText xml:space="preserve"> to Navigation</w:delText>
        </w:r>
      </w:del>
    </w:p>
    <w:p w14:paraId="14F2F590" w14:textId="12DBC483" w:rsidR="00DE76B7" w:rsidRPr="00D131CC" w:rsidDel="00167585" w:rsidRDefault="00DE76B7" w:rsidP="00A8208A">
      <w:pPr>
        <w:pStyle w:val="Acronym"/>
        <w:rPr>
          <w:del w:id="170" w:author="Minsu Jeon" w:date="2025-10-23T14:19:00Z" w16du:dateUtc="2025-10-23T12:19:00Z"/>
        </w:rPr>
      </w:pPr>
      <w:del w:id="171" w:author="Minsu Jeon" w:date="2025-10-23T14:19:00Z" w16du:dateUtc="2025-10-23T12:19:00Z">
        <w:r w:rsidRPr="00D131CC" w:rsidDel="00167585">
          <w:delText>GI</w:delText>
        </w:r>
        <w:r w:rsidR="00861FD2" w:rsidRPr="00D131CC" w:rsidDel="00167585">
          <w:tab/>
          <w:delText>Geographic Information</w:delText>
        </w:r>
      </w:del>
    </w:p>
    <w:p w14:paraId="0A4383CE" w14:textId="1A45BE6A" w:rsidR="00715FA9" w:rsidRDefault="00715FA9" w:rsidP="00A8208A">
      <w:pPr>
        <w:pStyle w:val="Acronym"/>
      </w:pPr>
      <w:r w:rsidRPr="00D131CC">
        <w:t>IHO</w:t>
      </w:r>
      <w:r w:rsidRPr="00D131CC">
        <w:tab/>
        <w:t>International Hydrographic Organi</w:t>
      </w:r>
      <w:r w:rsidR="00DE76B7" w:rsidRPr="00D131CC">
        <w:t>z</w:t>
      </w:r>
      <w:r w:rsidRPr="00D131CC">
        <w:t>ation</w:t>
      </w:r>
      <w:del w:id="172" w:author="Minsu Jeon" w:date="2025-10-23T14:19:00Z" w16du:dateUtc="2025-10-23T12:19:00Z">
        <w:r w:rsidR="00861FD2" w:rsidRPr="00D131CC" w:rsidDel="00167585">
          <w:delText xml:space="preserve"> (IMO/IHO)</w:delText>
        </w:r>
      </w:del>
    </w:p>
    <w:p w14:paraId="3E124034" w14:textId="6D034373" w:rsidR="000C072E" w:rsidRPr="00D131CC" w:rsidRDefault="000C072E" w:rsidP="00A8208A">
      <w:pPr>
        <w:pStyle w:val="Acronym"/>
      </w:pPr>
      <w:r>
        <w:t>ISO</w:t>
      </w:r>
      <w:r>
        <w:tab/>
        <w:t>International Organization for Standardization</w:t>
      </w:r>
    </w:p>
    <w:p w14:paraId="6AB4D4A8" w14:textId="1860C2C2" w:rsidR="00DE76B7" w:rsidRPr="00D131CC" w:rsidDel="00167585" w:rsidRDefault="00DE76B7" w:rsidP="00A8208A">
      <w:pPr>
        <w:pStyle w:val="Acronym"/>
        <w:rPr>
          <w:del w:id="173" w:author="Minsu Jeon" w:date="2025-10-23T14:18:00Z" w16du:dateUtc="2025-10-23T12:18:00Z"/>
        </w:rPr>
      </w:pPr>
      <w:del w:id="174" w:author="Minsu Jeon" w:date="2025-10-23T14:19:00Z" w16du:dateUtc="2025-10-23T12:19:00Z">
        <w:r w:rsidRPr="00D131CC" w:rsidDel="00167585">
          <w:delText>PS</w:delText>
        </w:r>
        <w:r w:rsidRPr="00D131CC" w:rsidDel="00167585">
          <w:tab/>
          <w:delText>Product Specification</w:delText>
        </w:r>
      </w:del>
    </w:p>
    <w:p w14:paraId="7967573C" w14:textId="7E28D7C9" w:rsidR="00715FA9" w:rsidRPr="00D131CC" w:rsidDel="00167585" w:rsidRDefault="00715FA9" w:rsidP="00167585">
      <w:pPr>
        <w:pStyle w:val="Acronym"/>
        <w:rPr>
          <w:del w:id="175" w:author="Minsu Jeon" w:date="2025-10-23T14:18:00Z" w16du:dateUtc="2025-10-23T12:18:00Z"/>
          <w:rFonts w:cs="Arial"/>
        </w:rPr>
      </w:pPr>
    </w:p>
    <w:p w14:paraId="0C8A81ED" w14:textId="7F77B22B" w:rsidR="00715FA9" w:rsidRPr="00D131CC" w:rsidDel="00167585" w:rsidRDefault="00DE76B7" w:rsidP="00167585">
      <w:pPr>
        <w:pStyle w:val="Acronym"/>
        <w:ind w:left="0" w:firstLine="0"/>
        <w:rPr>
          <w:del w:id="176" w:author="Minsu Jeon" w:date="2025-10-23T14:19:00Z" w16du:dateUtc="2025-10-23T12:19:00Z"/>
          <w:rFonts w:cs="Arial"/>
        </w:rPr>
        <w:pPrChange w:id="177" w:author="Minsu Jeon" w:date="2025-10-23T14:18:00Z" w16du:dateUtc="2025-10-23T12:18:00Z">
          <w:pPr>
            <w:pStyle w:val="Acronym"/>
          </w:pPr>
        </w:pPrChange>
      </w:pPr>
      <w:del w:id="178" w:author="Minsu Jeon" w:date="2025-10-23T14:18:00Z" w16du:dateUtc="2025-10-23T12:18:00Z">
        <w:r w:rsidRPr="00D131CC" w:rsidDel="00167585">
          <w:delText>S-G</w:delText>
        </w:r>
        <w:r w:rsidRPr="00D131CC" w:rsidDel="00167585">
          <w:tab/>
          <w:delText>Secretary-General</w:delText>
        </w:r>
      </w:del>
      <w:del w:id="179" w:author="Minsu Jeon" w:date="2025-10-23T14:19:00Z" w16du:dateUtc="2025-10-23T12:19:00Z">
        <w:r w:rsidR="00715FA9" w:rsidRPr="00D131CC" w:rsidDel="00167585">
          <w:rPr>
            <w:rFonts w:cs="Arial"/>
          </w:rPr>
          <w:tab/>
        </w:r>
      </w:del>
    </w:p>
    <w:p w14:paraId="38A70E94" w14:textId="4648F9C6" w:rsidR="00715FA9" w:rsidRPr="00D131CC" w:rsidRDefault="00715FA9" w:rsidP="00A8208A">
      <w:pPr>
        <w:pStyle w:val="Acronym"/>
        <w:rPr>
          <w:rFonts w:cs="Arial"/>
        </w:rPr>
      </w:pPr>
      <w:r w:rsidRPr="00D131CC">
        <w:rPr>
          <w:rFonts w:cs="Arial"/>
        </w:rPr>
        <w:t>S-99</w:t>
      </w:r>
      <w:r w:rsidRPr="00D131CC">
        <w:rPr>
          <w:rFonts w:cs="Arial"/>
        </w:rPr>
        <w:tab/>
      </w:r>
      <w:r w:rsidRPr="00D131CC">
        <w:t xml:space="preserve">Operational procedures for the </w:t>
      </w:r>
      <w:r w:rsidR="002652F1">
        <w:t>organization</w:t>
      </w:r>
      <w:r w:rsidRPr="00D131CC">
        <w:t xml:space="preserve"> and management of the S-100 Geospatial Information Registry, </w:t>
      </w:r>
      <w:r w:rsidR="000C072E">
        <w:t>October 2022</w:t>
      </w:r>
      <w:r w:rsidR="00E94B85" w:rsidRPr="00D131CC">
        <w:t xml:space="preserve"> (IHO)</w:t>
      </w:r>
    </w:p>
    <w:p w14:paraId="7BE7276B" w14:textId="0B1ED38F" w:rsidR="00715FA9" w:rsidRPr="00D131CC" w:rsidRDefault="00715FA9" w:rsidP="00A8208A">
      <w:pPr>
        <w:pStyle w:val="Acronym"/>
        <w:rPr>
          <w:rFonts w:cs="Arial"/>
          <w:bCs/>
          <w:color w:val="262626"/>
        </w:rPr>
      </w:pPr>
      <w:r w:rsidRPr="00D131CC">
        <w:rPr>
          <w:rFonts w:cs="Arial"/>
        </w:rPr>
        <w:t>S-100</w:t>
      </w:r>
      <w:r w:rsidRPr="00D131CC">
        <w:rPr>
          <w:rFonts w:cs="Arial"/>
        </w:rPr>
        <w:tab/>
      </w:r>
      <w:r w:rsidR="000C072E" w:rsidRPr="000C072E">
        <w:rPr>
          <w:rFonts w:cs="Arial"/>
          <w:bCs/>
          <w:color w:val="262626"/>
        </w:rPr>
        <w:t>Universal Hydrographic Data Model</w:t>
      </w:r>
    </w:p>
    <w:p w14:paraId="2BA2D223" w14:textId="786BD659" w:rsidR="00715FA9" w:rsidRPr="009E5810" w:rsidRDefault="00DE76B7" w:rsidP="00C26632">
      <w:pPr>
        <w:pStyle w:val="Heading1"/>
      </w:pPr>
      <w:r w:rsidRPr="00D131CC">
        <w:rPr>
          <w:rFonts w:cs="Arial"/>
        </w:rPr>
        <w:lastRenderedPageBreak/>
        <w:tab/>
      </w:r>
      <w:bookmarkStart w:id="180" w:name="_Toc216674857"/>
      <w:bookmarkStart w:id="181" w:name="_Toc367953612"/>
      <w:bookmarkStart w:id="182" w:name="_Toc433800395"/>
      <w:bookmarkStart w:id="183" w:name="_Toc212115470"/>
      <w:r w:rsidR="00D955AE" w:rsidRPr="009E5810">
        <w:t>REFERENCES</w:t>
      </w:r>
      <w:bookmarkEnd w:id="180"/>
      <w:bookmarkEnd w:id="181"/>
      <w:bookmarkEnd w:id="182"/>
      <w:bookmarkEnd w:id="183"/>
    </w:p>
    <w:p w14:paraId="20645658" w14:textId="77777777" w:rsidR="00A8208A" w:rsidRPr="009E5810" w:rsidRDefault="00A8208A" w:rsidP="00C26632">
      <w:pPr>
        <w:pStyle w:val="Heading1separatationline"/>
        <w:keepNext/>
        <w:keepLines/>
      </w:pPr>
    </w:p>
    <w:p w14:paraId="44512857" w14:textId="7BD626A8" w:rsidR="00715FA9" w:rsidRPr="009E5810" w:rsidRDefault="00715FA9" w:rsidP="00C26632">
      <w:pPr>
        <w:pStyle w:val="Reference"/>
        <w:keepNext/>
        <w:keepLines/>
      </w:pPr>
      <w:r w:rsidRPr="009E5810">
        <w:t>IHO</w:t>
      </w:r>
      <w:r w:rsidR="00D23897">
        <w:t>. (20</w:t>
      </w:r>
      <w:r w:rsidR="000C072E">
        <w:t>22</w:t>
      </w:r>
      <w:r w:rsidR="00D23897">
        <w:t xml:space="preserve">) </w:t>
      </w:r>
      <w:r w:rsidRPr="009E5810">
        <w:t xml:space="preserve">S-99 Operational procedures for the </w:t>
      </w:r>
      <w:r w:rsidR="002652F1">
        <w:t>organization</w:t>
      </w:r>
      <w:r w:rsidRPr="009E5810">
        <w:t xml:space="preserve"> and management of the S-100 Geospatial Information Registry,</w:t>
      </w:r>
      <w:r w:rsidR="00417760" w:rsidRPr="009E5810">
        <w:t xml:space="preserve"> E</w:t>
      </w:r>
      <w:r w:rsidR="000C072E">
        <w:t>d 2.0.0 October2022</w:t>
      </w:r>
      <w:r w:rsidRPr="009E5810">
        <w:t>.</w:t>
      </w:r>
    </w:p>
    <w:p w14:paraId="7885582F" w14:textId="6100C658" w:rsidR="00715FA9" w:rsidRPr="009E5810" w:rsidRDefault="00715FA9" w:rsidP="00C26632">
      <w:pPr>
        <w:pStyle w:val="Reference"/>
        <w:keepNext/>
        <w:keepLines/>
      </w:pPr>
      <w:r w:rsidRPr="009E5810">
        <w:t>IHO</w:t>
      </w:r>
      <w:r w:rsidR="00216C7A">
        <w:t>. (20</w:t>
      </w:r>
      <w:r w:rsidR="000C072E">
        <w:t>25</w:t>
      </w:r>
      <w:r w:rsidR="00216C7A">
        <w:t xml:space="preserve">) </w:t>
      </w:r>
      <w:r w:rsidRPr="009E5810">
        <w:t>S-100 Universal Hydrographic Data Model</w:t>
      </w:r>
      <w:r w:rsidR="000C072E">
        <w:t xml:space="preserve"> version 5.2.0</w:t>
      </w:r>
      <w:r w:rsidRPr="009E5810">
        <w:t xml:space="preserve">, </w:t>
      </w:r>
      <w:r w:rsidR="000C072E">
        <w:t>August 2025</w:t>
      </w:r>
      <w:r w:rsidRPr="009E5810">
        <w:t>.</w:t>
      </w:r>
    </w:p>
    <w:p w14:paraId="0415C097" w14:textId="47E0E844" w:rsidR="00715FA9" w:rsidRPr="009E5810" w:rsidRDefault="00715FA9" w:rsidP="00C26632">
      <w:pPr>
        <w:pStyle w:val="Reference"/>
        <w:keepNext/>
        <w:keepLines/>
      </w:pPr>
      <w:bookmarkStart w:id="184" w:name="_Ref479077802"/>
      <w:r w:rsidRPr="009E5810">
        <w:t>IALA</w:t>
      </w:r>
      <w:r w:rsidR="00FA443B">
        <w:t>.</w:t>
      </w:r>
      <w:r w:rsidRPr="009E5810">
        <w:t xml:space="preserve"> Guideline </w:t>
      </w:r>
      <w:r w:rsidR="00075AAE">
        <w:t>G</w:t>
      </w:r>
      <w:r w:rsidR="00015C5B" w:rsidRPr="009E5810">
        <w:t xml:space="preserve">1106 </w:t>
      </w:r>
      <w:r w:rsidR="00E43762" w:rsidRPr="009E5810">
        <w:t>Producing an IALA S-2</w:t>
      </w:r>
      <w:r w:rsidRPr="009E5810">
        <w:t xml:space="preserve">00 </w:t>
      </w:r>
      <w:r w:rsidR="00E43762" w:rsidRPr="009E5810">
        <w:t xml:space="preserve">Series </w:t>
      </w:r>
      <w:r w:rsidRPr="009E5810">
        <w:t>Product Specification</w:t>
      </w:r>
      <w:r w:rsidRPr="009E5810">
        <w:rPr>
          <w:i/>
        </w:rPr>
        <w:t>.</w:t>
      </w:r>
      <w:bookmarkEnd w:id="184"/>
    </w:p>
    <w:sectPr w:rsidR="00715FA9" w:rsidRPr="009E5810" w:rsidSect="008D58EF">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F72EC" w14:textId="77777777" w:rsidR="000D3537" w:rsidRDefault="000D3537" w:rsidP="003274DB">
      <w:r>
        <w:separator/>
      </w:r>
    </w:p>
    <w:p w14:paraId="75D8B99F" w14:textId="77777777" w:rsidR="000D3537" w:rsidRDefault="000D3537"/>
  </w:endnote>
  <w:endnote w:type="continuationSeparator" w:id="0">
    <w:p w14:paraId="7E2CB744" w14:textId="77777777" w:rsidR="000D3537" w:rsidRDefault="000D3537" w:rsidP="003274DB">
      <w:r>
        <w:continuationSeparator/>
      </w:r>
    </w:p>
    <w:p w14:paraId="147FAC6F" w14:textId="77777777" w:rsidR="000D3537" w:rsidRDefault="000D3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F7F7" w14:textId="77777777" w:rsidR="00300F9A" w:rsidRDefault="00300F9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9CD7" w14:textId="77777777" w:rsidR="00300F9A" w:rsidRDefault="00300F9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FC358" w14:textId="77777777" w:rsidR="00300F9A" w:rsidRDefault="00300F9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5B546" w14:textId="77777777" w:rsidR="00300F9A" w:rsidRDefault="00300F9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282203" w14:textId="77777777" w:rsidR="00300F9A" w:rsidRDefault="00300F9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751D5" w14:textId="4281D75A" w:rsidR="00300F9A" w:rsidRDefault="00A0187E" w:rsidP="008747E0">
    <w:pPr>
      <w:pStyle w:val="Footer"/>
    </w:pPr>
    <w:ins w:id="0" w:author="Minsu Jeon" w:date="2025-10-23T14:05:00Z" w16du:dateUtc="2025-10-23T12:05:00Z">
      <w:r>
        <w:rPr>
          <w:rFonts w:ascii="Calibri" w:hAnsi="Calibri" w:cs="Calibri"/>
          <w:noProof/>
          <w:color w:val="000000"/>
          <w:sz w:val="22"/>
        </w:rPr>
        <w:drawing>
          <wp:anchor distT="0" distB="0" distL="114300" distR="114300" simplePos="0" relativeHeight="251663872" behindDoc="0" locked="0" layoutInCell="1" allowOverlap="1" wp14:anchorId="5763666E" wp14:editId="7DCAACFE">
            <wp:simplePos x="0" y="0"/>
            <wp:positionH relativeFrom="column">
              <wp:posOffset>-227279</wp:posOffset>
            </wp:positionH>
            <wp:positionV relativeFrom="paragraph">
              <wp:posOffset>-204621</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ins>
    <w:r w:rsidR="00300F9A">
      <w:rPr>
        <w:noProof/>
        <w:lang w:val="fr-FR" w:eastAsia="fr-FR"/>
      </w:rPr>
      <mc:AlternateContent>
        <mc:Choice Requires="wps">
          <w:drawing>
            <wp:anchor distT="0" distB="0" distL="114300" distR="114300" simplePos="0" relativeHeight="251649536" behindDoc="0" locked="0" layoutInCell="1" allowOverlap="1" wp14:anchorId="7CF28C25" wp14:editId="21FD224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B5D0C6" id="Connecteur droit 11"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388B574F" w14:textId="03BE756E" w:rsidR="00300F9A" w:rsidRPr="00ED2A8D" w:rsidRDefault="00300F9A" w:rsidP="008747E0">
    <w:pPr>
      <w:pStyle w:val="Footer"/>
    </w:pPr>
  </w:p>
  <w:p w14:paraId="54A14026" w14:textId="3540B0AB" w:rsidR="00300F9A" w:rsidRPr="00ED2A8D" w:rsidRDefault="00300F9A" w:rsidP="008747E0">
    <w:pPr>
      <w:pStyle w:val="Footer"/>
    </w:pPr>
  </w:p>
  <w:p w14:paraId="4926D276" w14:textId="77777777" w:rsidR="00300F9A" w:rsidRPr="00ED2A8D" w:rsidRDefault="00300F9A" w:rsidP="008747E0">
    <w:pPr>
      <w:pStyle w:val="Footer"/>
    </w:pPr>
  </w:p>
  <w:p w14:paraId="2092F4C8" w14:textId="2B2195F0" w:rsidR="00F86E13" w:rsidRPr="004E7119" w:rsidDel="00A0187E" w:rsidRDefault="00F86E13" w:rsidP="00F86E13">
    <w:pPr>
      <w:spacing w:line="180" w:lineRule="atLeast"/>
      <w:rPr>
        <w:del w:id="1" w:author="Minsu Jeon" w:date="2025-10-23T14:05:00Z" w16du:dateUtc="2025-10-23T12:05:00Z"/>
        <w:color w:val="808080" w:themeColor="background1" w:themeShade="80"/>
        <w:sz w:val="16"/>
        <w:szCs w:val="16"/>
        <w:lang w:val="fr-FR"/>
      </w:rPr>
    </w:pPr>
    <w:del w:id="2" w:author="Minsu Jeon" w:date="2025-10-23T14:05:00Z" w16du:dateUtc="2025-10-23T12:05:00Z">
      <w:r w:rsidDel="00A0187E">
        <w:rPr>
          <w:color w:val="808080" w:themeColor="background1" w:themeShade="80"/>
          <w:sz w:val="16"/>
          <w:szCs w:val="16"/>
          <w:lang w:val="fr-FR"/>
        </w:rPr>
        <w:delText>10</w:delText>
      </w:r>
      <w:r w:rsidRPr="004E7119" w:rsidDel="00A0187E">
        <w:rPr>
          <w:color w:val="808080" w:themeColor="background1" w:themeShade="80"/>
          <w:sz w:val="16"/>
          <w:szCs w:val="16"/>
          <w:lang w:val="fr-FR"/>
        </w:rPr>
        <w:delText>, rue des Gaudines – 78100 Saint Germain en Laye, France</w:delText>
      </w:r>
    </w:del>
  </w:p>
  <w:p w14:paraId="40C55E5E" w14:textId="40E541EE" w:rsidR="00F86E13" w:rsidDel="00A0187E" w:rsidRDefault="00F86E13" w:rsidP="00F86E13">
    <w:pPr>
      <w:spacing w:line="180" w:lineRule="atLeast"/>
      <w:rPr>
        <w:del w:id="3" w:author="Minsu Jeon" w:date="2025-10-23T14:05:00Z" w16du:dateUtc="2025-10-23T12:05:00Z"/>
        <w:color w:val="808080" w:themeColor="background1" w:themeShade="80"/>
        <w:sz w:val="16"/>
        <w:szCs w:val="16"/>
        <w:lang w:val="fr-FR"/>
      </w:rPr>
    </w:pPr>
    <w:del w:id="4" w:author="Minsu Jeon" w:date="2025-10-23T14:05:00Z" w16du:dateUtc="2025-10-23T12:05:00Z">
      <w:r w:rsidRPr="004E7119" w:rsidDel="00A0187E">
        <w:rPr>
          <w:color w:val="808080" w:themeColor="background1" w:themeShade="80"/>
          <w:sz w:val="16"/>
          <w:szCs w:val="16"/>
          <w:lang w:val="fr-FR"/>
        </w:rPr>
        <w:delText xml:space="preserve">Tél. +33 (0)1 34 51 70 01 – </w:delText>
      </w:r>
      <w:r w:rsidDel="00A0187E">
        <w:rPr>
          <w:color w:val="808080" w:themeColor="background1" w:themeShade="80"/>
          <w:sz w:val="16"/>
          <w:szCs w:val="16"/>
          <w:lang w:val="fr-FR"/>
        </w:rPr>
        <w:delText>contact</w:delText>
      </w:r>
      <w:r w:rsidRPr="004E7119" w:rsidDel="00A0187E">
        <w:rPr>
          <w:color w:val="808080" w:themeColor="background1" w:themeShade="80"/>
          <w:sz w:val="16"/>
          <w:szCs w:val="16"/>
          <w:lang w:val="fr-FR"/>
        </w:rPr>
        <w:delText>@iala-aism.org</w:delText>
      </w:r>
    </w:del>
  </w:p>
  <w:p w14:paraId="6EC22173" w14:textId="6372B6F6" w:rsidR="00F86E13" w:rsidRPr="00F64D7B" w:rsidDel="00A0187E" w:rsidRDefault="00F86E13" w:rsidP="00F86E13">
    <w:pPr>
      <w:spacing w:before="40" w:after="40"/>
      <w:rPr>
        <w:del w:id="5" w:author="Minsu Jeon" w:date="2025-10-23T14:05:00Z" w16du:dateUtc="2025-10-23T12:05:00Z"/>
        <w:b/>
        <w:color w:val="00558C"/>
        <w:szCs w:val="18"/>
        <w:lang w:val="fr-FR"/>
      </w:rPr>
    </w:pPr>
    <w:del w:id="6" w:author="Minsu Jeon" w:date="2025-10-23T14:05:00Z" w16du:dateUtc="2025-10-23T12:05:00Z">
      <w:r w:rsidRPr="00F64D7B" w:rsidDel="00A0187E">
        <w:rPr>
          <w:b/>
          <w:color w:val="00558C"/>
          <w:szCs w:val="18"/>
          <w:lang w:val="fr-FR"/>
        </w:rPr>
        <w:delText>www.iala-aism.org</w:delText>
      </w:r>
    </w:del>
  </w:p>
  <w:p w14:paraId="288A28CC" w14:textId="70241CBD" w:rsidR="00F86E13" w:rsidDel="00A0187E" w:rsidRDefault="00F86E13" w:rsidP="00F86E13">
    <w:pPr>
      <w:rPr>
        <w:del w:id="7" w:author="Minsu Jeon" w:date="2025-10-23T14:05:00Z" w16du:dateUtc="2025-10-23T12:05:00Z"/>
        <w:rFonts w:ascii="Avenir Next Condensed" w:hAnsi="Avenir Next Condensed"/>
        <w:iCs/>
        <w:color w:val="00558C"/>
        <w:sz w:val="16"/>
        <w:szCs w:val="16"/>
      </w:rPr>
    </w:pPr>
    <w:del w:id="8" w:author="Minsu Jeon" w:date="2025-10-23T14:05:00Z" w16du:dateUtc="2025-10-23T12:05:00Z">
      <w:r w:rsidDel="00A0187E">
        <w:rPr>
          <w:rFonts w:ascii="Avenir Next Condensed" w:hAnsi="Avenir Next Condensed"/>
          <w:iCs/>
          <w:color w:val="00558C"/>
          <w:sz w:val="16"/>
          <w:szCs w:val="16"/>
        </w:rPr>
        <w:delText>International Association of Marine Aids to Navigation and Lighthouse Authorities</w:delText>
      </w:r>
    </w:del>
  </w:p>
  <w:p w14:paraId="7164DED8" w14:textId="346F695C" w:rsidR="00300F9A" w:rsidRPr="00ED2A8D" w:rsidRDefault="00F86E13" w:rsidP="008747E0">
    <w:pPr>
      <w:pStyle w:val="Footer"/>
    </w:pPr>
    <w:del w:id="9" w:author="Minsu Jeon" w:date="2025-10-23T14:05:00Z" w16du:dateUtc="2025-10-23T12:05:00Z">
      <w:r w:rsidDel="00A0187E">
        <w:rPr>
          <w:rFonts w:ascii="Avenir Next Condensed" w:hAnsi="Avenir Next Condensed"/>
          <w:iCs/>
          <w:color w:val="00558C"/>
          <w:sz w:val="16"/>
          <w:szCs w:val="16"/>
        </w:rPr>
        <w:delText>Association Internationale de Signalisation Maritime</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44F2" w14:textId="77777777" w:rsidR="00300F9A" w:rsidRDefault="00300F9A" w:rsidP="00525922">
    <w:pPr>
      <w:pStyle w:val="Footerlandscape"/>
    </w:pPr>
    <w:r>
      <w:rPr>
        <w:noProof/>
        <w:lang w:val="fr-FR" w:eastAsia="fr-FR"/>
      </w:rPr>
      <mc:AlternateContent>
        <mc:Choice Requires="wps">
          <w:drawing>
            <wp:anchor distT="0" distB="0" distL="114300" distR="114300" simplePos="0" relativeHeight="251654656" behindDoc="0" locked="0" layoutInCell="1" allowOverlap="1" wp14:anchorId="5B188BC6" wp14:editId="2A67516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B68D56" id="Connecteur droit 1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BA6BECC" w14:textId="649B2912" w:rsidR="00300F9A" w:rsidRPr="00F64D7B" w:rsidRDefault="00300F9A" w:rsidP="00525922">
    <w:pPr>
      <w:pStyle w:val="Footerlandscape"/>
      <w:rPr>
        <w:rStyle w:val="PageNumber"/>
        <w:szCs w:val="15"/>
        <w:lang w:val="en-US"/>
      </w:rPr>
    </w:pPr>
    <w:r w:rsidRPr="00C907DF">
      <w:rPr>
        <w:szCs w:val="15"/>
      </w:rPr>
      <w:fldChar w:fldCharType="begin"/>
    </w:r>
    <w:r w:rsidRPr="00F64D7B">
      <w:rPr>
        <w:szCs w:val="15"/>
        <w:lang w:val="en-US"/>
      </w:rPr>
      <w:instrText xml:space="preserve"> STYLEREF "Document title" \* MERGEFORMAT </w:instrText>
    </w:r>
    <w:r w:rsidRPr="00C907DF">
      <w:rPr>
        <w:szCs w:val="15"/>
      </w:rPr>
      <w:fldChar w:fldCharType="separate"/>
    </w:r>
    <w:r w:rsidR="002652F1">
      <w:rPr>
        <w:b w:val="0"/>
        <w:bCs/>
        <w:noProof/>
        <w:szCs w:val="15"/>
        <w:lang w:val="en-US"/>
      </w:rPr>
      <w:t>Error! Use the Home tab to apply Document title to the text that you want to appear here.</w:t>
    </w:r>
    <w:r w:rsidRPr="00C907DF">
      <w:rPr>
        <w:szCs w:val="15"/>
      </w:rPr>
      <w:fldChar w:fldCharType="end"/>
    </w:r>
    <w:r w:rsidRPr="00F64D7B">
      <w:rPr>
        <w:szCs w:val="15"/>
        <w:lang w:val="en-US"/>
      </w:rPr>
      <w:t xml:space="preserve"> </w:t>
    </w:r>
    <w:r>
      <w:rPr>
        <w:szCs w:val="15"/>
      </w:rPr>
      <w:fldChar w:fldCharType="begin"/>
    </w:r>
    <w:r w:rsidRPr="00F64D7B">
      <w:rPr>
        <w:szCs w:val="15"/>
        <w:lang w:val="en-US"/>
      </w:rPr>
      <w:instrText xml:space="preserve"> STYLEREF "Document number" \* MERGEFORMAT </w:instrText>
    </w:r>
    <w:r>
      <w:rPr>
        <w:szCs w:val="15"/>
      </w:rPr>
      <w:fldChar w:fldCharType="separate"/>
    </w:r>
    <w:r w:rsidR="002652F1" w:rsidRPr="00F64D7B">
      <w:rPr>
        <w:noProof/>
        <w:szCs w:val="15"/>
        <w:lang w:val="en-US"/>
      </w:rPr>
      <w:t>G1087</w:t>
    </w:r>
    <w:r>
      <w:rPr>
        <w:szCs w:val="15"/>
      </w:rPr>
      <w:fldChar w:fldCharType="end"/>
    </w:r>
    <w:r w:rsidRPr="00F64D7B">
      <w:rPr>
        <w:szCs w:val="15"/>
        <w:lang w:val="en-US"/>
      </w:rPr>
      <w:t xml:space="preserve"> – </w:t>
    </w:r>
    <w:r>
      <w:rPr>
        <w:szCs w:val="15"/>
      </w:rPr>
      <w:fldChar w:fldCharType="begin"/>
    </w:r>
    <w:r w:rsidRPr="00F64D7B">
      <w:rPr>
        <w:szCs w:val="15"/>
        <w:lang w:val="en-US"/>
      </w:rPr>
      <w:instrText xml:space="preserve"> STYLEREF Subtitle \* MERGEFORMAT </w:instrText>
    </w:r>
    <w:r>
      <w:rPr>
        <w:szCs w:val="15"/>
      </w:rPr>
      <w:fldChar w:fldCharType="separate"/>
    </w:r>
    <w:r w:rsidR="002652F1">
      <w:rPr>
        <w:b w:val="0"/>
        <w:bCs/>
        <w:noProof/>
        <w:szCs w:val="15"/>
        <w:lang w:val="en-US"/>
      </w:rPr>
      <w:t>Error! Use the Home tab to apply Subtitle to the text that you want to appear here.</w:t>
    </w:r>
    <w:r>
      <w:rPr>
        <w:szCs w:val="15"/>
      </w:rPr>
      <w:fldChar w:fldCharType="end"/>
    </w:r>
  </w:p>
  <w:p w14:paraId="66F26B81" w14:textId="61D4FA12" w:rsidR="00300F9A" w:rsidRPr="00525922" w:rsidRDefault="00300F9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2652F1">
      <w:rPr>
        <w:noProof/>
        <w:szCs w:val="15"/>
      </w:rPr>
      <w:t>Edition 3.1</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FD391" w14:textId="77777777" w:rsidR="00300F9A" w:rsidRPr="00C716E5" w:rsidRDefault="00300F9A" w:rsidP="00C716E5">
    <w:pPr>
      <w:pStyle w:val="Footer"/>
      <w:rPr>
        <w:sz w:val="15"/>
        <w:szCs w:val="15"/>
      </w:rPr>
    </w:pPr>
  </w:p>
  <w:p w14:paraId="5E9453B7" w14:textId="77777777" w:rsidR="00300F9A" w:rsidRDefault="00300F9A" w:rsidP="00C716E5">
    <w:pPr>
      <w:pStyle w:val="Footerportrait"/>
    </w:pPr>
  </w:p>
  <w:p w14:paraId="7B5C7F00" w14:textId="1906BF35" w:rsidR="00300F9A" w:rsidRPr="00C907DF" w:rsidRDefault="00AB1A6E" w:rsidP="00C716E5">
    <w:pPr>
      <w:pStyle w:val="Footerportrait"/>
      <w:rPr>
        <w:rStyle w:val="PageNumber"/>
        <w:szCs w:val="15"/>
      </w:rPr>
    </w:pPr>
    <w:fldSimple w:instr=" STYLEREF &quot;Document type&quot; \* MERGEFORMAT ">
      <w:r w:rsidR="005C68D7">
        <w:t>IALA Guideline</w:t>
      </w:r>
    </w:fldSimple>
    <w:r w:rsidR="00300F9A" w:rsidRPr="00C907DF">
      <w:t xml:space="preserve"> </w:t>
    </w:r>
    <w:fldSimple w:instr=" STYLEREF &quot;Document number&quot; \* MERGEFORMAT ">
      <w:r w:rsidR="005C68D7">
        <w:t>G1087</w:t>
      </w:r>
    </w:fldSimple>
    <w:r w:rsidR="00300F9A" w:rsidRPr="00C907DF">
      <w:t xml:space="preserve"> </w:t>
    </w:r>
    <w:fldSimple w:instr=" STYLEREF &quot;Document name&quot; \* MERGEFORMAT ">
      <w:r w:rsidR="005C68D7">
        <w:t>Procedures for the Management of the IALA Domain under the IHO GI Registry</w:t>
      </w:r>
    </w:fldSimple>
  </w:p>
  <w:p w14:paraId="268115F1" w14:textId="74677106" w:rsidR="00300F9A" w:rsidRPr="00C907DF" w:rsidRDefault="00AB1A6E" w:rsidP="00C716E5">
    <w:pPr>
      <w:pStyle w:val="Footerportrait"/>
    </w:pPr>
    <w:fldSimple w:instr=" STYLEREF &quot;Edition number&quot; \* MERGEFORMAT ">
      <w:r w:rsidR="005C68D7">
        <w:t>Edition 4.0</w:t>
      </w:r>
    </w:fldSimple>
    <w:r w:rsidR="00300F9A">
      <w:t xml:space="preserve"> </w:t>
    </w:r>
    <w:fldSimple w:instr=" STYLEREF  MRN  \* MERGEFORMAT ">
      <w:r w:rsidR="005C68D7">
        <w:t>urn:mrn:iala:pub:g1087:ed4.0</w:t>
      </w:r>
    </w:fldSimple>
    <w:r w:rsidR="00300F9A" w:rsidRPr="00C907DF">
      <w:tab/>
    </w:r>
    <w:r w:rsidR="00300F9A">
      <w:t xml:space="preserve">P </w:t>
    </w:r>
    <w:r w:rsidR="00300F9A" w:rsidRPr="00C907DF">
      <w:rPr>
        <w:rStyle w:val="PageNumber"/>
        <w:szCs w:val="15"/>
      </w:rPr>
      <w:fldChar w:fldCharType="begin"/>
    </w:r>
    <w:r w:rsidR="00300F9A" w:rsidRPr="00C907DF">
      <w:rPr>
        <w:rStyle w:val="PageNumber"/>
        <w:szCs w:val="15"/>
      </w:rPr>
      <w:instrText xml:space="preserve">PAGE  </w:instrText>
    </w:r>
    <w:r w:rsidR="00300F9A" w:rsidRPr="00C907DF">
      <w:rPr>
        <w:rStyle w:val="PageNumber"/>
        <w:szCs w:val="15"/>
      </w:rPr>
      <w:fldChar w:fldCharType="separate"/>
    </w:r>
    <w:r w:rsidR="00246933">
      <w:rPr>
        <w:rStyle w:val="PageNumber"/>
        <w:szCs w:val="15"/>
      </w:rPr>
      <w:t>4</w:t>
    </w:r>
    <w:r w:rsidR="00300F9A"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3CA4A" w14:textId="77777777" w:rsidR="00300F9A" w:rsidRDefault="00300F9A" w:rsidP="00C716E5">
    <w:pPr>
      <w:pStyle w:val="Footer"/>
    </w:pPr>
  </w:p>
  <w:p w14:paraId="14C45A25" w14:textId="77777777" w:rsidR="00300F9A" w:rsidRDefault="00300F9A" w:rsidP="00C716E5">
    <w:pPr>
      <w:pStyle w:val="Footerportrait"/>
    </w:pPr>
  </w:p>
  <w:p w14:paraId="4BC2E813" w14:textId="0553BCE2" w:rsidR="00300F9A" w:rsidRPr="00C907DF" w:rsidRDefault="00AC4A1E" w:rsidP="00C716E5">
    <w:pPr>
      <w:pStyle w:val="Footerportrait"/>
      <w:rPr>
        <w:rStyle w:val="PageNumber"/>
        <w:szCs w:val="15"/>
      </w:rPr>
    </w:pPr>
    <w:fldSimple w:instr=" STYLEREF &quot;Document type&quot; \* MERGEFORMAT ">
      <w:r>
        <w:t>IALA Guideline</w:t>
      </w:r>
    </w:fldSimple>
    <w:r w:rsidR="00300F9A" w:rsidRPr="00C907DF">
      <w:t xml:space="preserve"> </w:t>
    </w:r>
    <w:fldSimple w:instr=" STYLEREF &quot;Document number&quot; \* MERGEFORMAT ">
      <w:r>
        <w:t>G1087</w:t>
      </w:r>
    </w:fldSimple>
    <w:r w:rsidR="00300F9A" w:rsidRPr="00C907DF">
      <w:t xml:space="preserve"> –</w:t>
    </w:r>
    <w:r w:rsidR="00300F9A">
      <w:t xml:space="preserve"> </w:t>
    </w:r>
    <w:fldSimple w:instr=" STYLEREF &quot;Document name&quot; \* MERGEFORMAT ">
      <w:r>
        <w:t>Procedures for the Management of the IALA Domain under the IHO GI Registry</w:t>
      </w:r>
    </w:fldSimple>
  </w:p>
  <w:p w14:paraId="0F4E084F" w14:textId="2A6E994F" w:rsidR="00300F9A" w:rsidRPr="00525922" w:rsidRDefault="00AC4A1E" w:rsidP="00C716E5">
    <w:pPr>
      <w:pStyle w:val="Footerportrait"/>
    </w:pPr>
    <w:fldSimple w:instr=" STYLEREF &quot;Edition number&quot; \* MERGEFORMAT ">
      <w:r>
        <w:t>Edition 3.1</w:t>
      </w:r>
    </w:fldSimple>
    <w:r w:rsidR="00300F9A" w:rsidRPr="00C907DF">
      <w:tab/>
    </w:r>
    <w:r w:rsidR="00300F9A">
      <w:t xml:space="preserve">P </w:t>
    </w:r>
    <w:r w:rsidR="00300F9A" w:rsidRPr="00C907DF">
      <w:rPr>
        <w:rStyle w:val="PageNumber"/>
        <w:szCs w:val="15"/>
      </w:rPr>
      <w:fldChar w:fldCharType="begin"/>
    </w:r>
    <w:r w:rsidR="00300F9A" w:rsidRPr="00C907DF">
      <w:rPr>
        <w:rStyle w:val="PageNumber"/>
        <w:szCs w:val="15"/>
      </w:rPr>
      <w:instrText xml:space="preserve">PAGE  </w:instrText>
    </w:r>
    <w:r w:rsidR="00300F9A" w:rsidRPr="00C907DF">
      <w:rPr>
        <w:rStyle w:val="PageNumber"/>
        <w:szCs w:val="15"/>
      </w:rPr>
      <w:fldChar w:fldCharType="separate"/>
    </w:r>
    <w:r w:rsidR="00246933">
      <w:rPr>
        <w:rStyle w:val="PageNumber"/>
        <w:szCs w:val="15"/>
      </w:rPr>
      <w:t>3</w:t>
    </w:r>
    <w:r w:rsidR="00300F9A"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0AD04" w14:textId="77777777" w:rsidR="000D3537" w:rsidRDefault="000D3537" w:rsidP="003274DB">
      <w:r>
        <w:separator/>
      </w:r>
    </w:p>
    <w:p w14:paraId="173A531D" w14:textId="77777777" w:rsidR="000D3537" w:rsidRDefault="000D3537"/>
  </w:footnote>
  <w:footnote w:type="continuationSeparator" w:id="0">
    <w:p w14:paraId="32EA76D0" w14:textId="77777777" w:rsidR="000D3537" w:rsidRDefault="000D3537" w:rsidP="003274DB">
      <w:r>
        <w:continuationSeparator/>
      </w:r>
    </w:p>
    <w:p w14:paraId="67DCD384" w14:textId="77777777" w:rsidR="000D3537" w:rsidRDefault="000D35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A73C4" w14:textId="2AD90CEC" w:rsidR="00300F9A" w:rsidRPr="00207DF5" w:rsidRDefault="00300F9A" w:rsidP="00F012C4">
    <w:pPr>
      <w:pStyle w:val="Header"/>
      <w:jc w:val="right"/>
      <w:rPr>
        <w:sz w:val="18"/>
        <w:szCs w:val="18"/>
      </w:rPr>
    </w:pPr>
  </w:p>
  <w:p w14:paraId="6F4695AB" w14:textId="77777777" w:rsidR="00300F9A" w:rsidRDefault="00300F9A" w:rsidP="00F012C4">
    <w:pPr>
      <w:pStyle w:val="Header"/>
      <w:jc w:val="right"/>
    </w:pPr>
  </w:p>
  <w:p w14:paraId="51B3D56D" w14:textId="787E35C4" w:rsidR="00300F9A" w:rsidRDefault="00300F9A" w:rsidP="006F19A6">
    <w:pPr>
      <w:pStyle w:val="Header"/>
      <w:jc w:val="right"/>
    </w:pPr>
    <w:r w:rsidRPr="00442889">
      <w:rPr>
        <w:noProof/>
        <w:lang w:val="fr-FR" w:eastAsia="fr-FR"/>
      </w:rPr>
      <w:drawing>
        <wp:anchor distT="0" distB="0" distL="114300" distR="114300" simplePos="0" relativeHeight="251633664" behindDoc="1" locked="0" layoutInCell="1" allowOverlap="1" wp14:anchorId="0A5BE73E" wp14:editId="1BA9AF7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B0F953B" w14:textId="77777777" w:rsidR="00300F9A" w:rsidRDefault="00300F9A" w:rsidP="008747E0">
    <w:pPr>
      <w:pStyle w:val="Header"/>
    </w:pPr>
  </w:p>
  <w:p w14:paraId="1FDCE216" w14:textId="77777777" w:rsidR="00300F9A" w:rsidRDefault="00300F9A" w:rsidP="008747E0">
    <w:pPr>
      <w:pStyle w:val="Header"/>
    </w:pPr>
  </w:p>
  <w:p w14:paraId="77DA1DF6" w14:textId="77777777" w:rsidR="00300F9A" w:rsidRDefault="00300F9A" w:rsidP="008747E0">
    <w:pPr>
      <w:pStyle w:val="Header"/>
    </w:pPr>
  </w:p>
  <w:p w14:paraId="05BC5A83" w14:textId="77777777" w:rsidR="00300F9A" w:rsidRDefault="00300F9A" w:rsidP="008747E0">
    <w:pPr>
      <w:pStyle w:val="Header"/>
    </w:pPr>
    <w:r>
      <w:rPr>
        <w:noProof/>
        <w:lang w:val="fr-FR" w:eastAsia="fr-FR"/>
      </w:rPr>
      <w:drawing>
        <wp:anchor distT="0" distB="0" distL="114300" distR="114300" simplePos="0" relativeHeight="251629568" behindDoc="1" locked="0" layoutInCell="1" allowOverlap="1" wp14:anchorId="0A4098E0" wp14:editId="68C8D4C3">
          <wp:simplePos x="0" y="0"/>
          <wp:positionH relativeFrom="page">
            <wp:posOffset>15764</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E8F5AF" w14:textId="77777777" w:rsidR="00300F9A" w:rsidRPr="00ED2A8D" w:rsidRDefault="00300F9A" w:rsidP="008747E0">
    <w:pPr>
      <w:pStyle w:val="Header"/>
    </w:pPr>
  </w:p>
  <w:p w14:paraId="752606D9" w14:textId="77777777" w:rsidR="00300F9A" w:rsidRPr="00ED2A8D" w:rsidRDefault="00300F9A"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79044" w14:textId="47428763" w:rsidR="00300F9A" w:rsidRPr="00667792" w:rsidRDefault="00300F9A" w:rsidP="00667792">
    <w:pPr>
      <w:pStyle w:val="Header"/>
    </w:pPr>
    <w:r>
      <w:rPr>
        <w:noProof/>
        <w:lang w:val="fr-FR" w:eastAsia="fr-FR"/>
      </w:rPr>
      <w:drawing>
        <wp:anchor distT="0" distB="0" distL="114300" distR="114300" simplePos="0" relativeHeight="251651584" behindDoc="1" locked="0" layoutInCell="1" allowOverlap="1" wp14:anchorId="1F483467" wp14:editId="4F2F6AB0">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AA299" w14:textId="672B068E" w:rsidR="00300F9A" w:rsidRDefault="00300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7A046" w14:textId="41C782F0" w:rsidR="00300F9A" w:rsidRDefault="00300F9A">
    <w:pPr>
      <w:pStyle w:val="Header"/>
    </w:pPr>
    <w:r>
      <w:rPr>
        <w:noProof/>
        <w:lang w:val="fr-FR" w:eastAsia="fr-FR"/>
      </w:rPr>
      <w:drawing>
        <wp:anchor distT="0" distB="0" distL="114300" distR="114300" simplePos="0" relativeHeight="251653632" behindDoc="1" locked="0" layoutInCell="1" allowOverlap="1" wp14:anchorId="50518918" wp14:editId="16D953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3C81FD" w14:textId="77777777" w:rsidR="00300F9A" w:rsidRDefault="00300F9A">
    <w:pPr>
      <w:pStyle w:val="Header"/>
    </w:pPr>
  </w:p>
  <w:p w14:paraId="1F53713F" w14:textId="77777777" w:rsidR="00300F9A" w:rsidRDefault="00300F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9B53C" w14:textId="76F26448" w:rsidR="00300F9A" w:rsidRDefault="00300F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D911" w14:textId="4BFE20E8" w:rsidR="00300F9A" w:rsidRPr="00ED2A8D" w:rsidRDefault="00300F9A" w:rsidP="008747E0">
    <w:pPr>
      <w:pStyle w:val="Header"/>
    </w:pPr>
    <w:r>
      <w:rPr>
        <w:noProof/>
        <w:lang w:val="fr-FR" w:eastAsia="fr-FR"/>
      </w:rPr>
      <w:drawing>
        <wp:anchor distT="0" distB="0" distL="114300" distR="114300" simplePos="0" relativeHeight="251647488" behindDoc="1" locked="0" layoutInCell="1" allowOverlap="1" wp14:anchorId="537D462A" wp14:editId="58AB3FC0">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955BFB" w14:textId="77777777" w:rsidR="00300F9A" w:rsidRPr="00ED2A8D" w:rsidRDefault="00300F9A" w:rsidP="008747E0">
    <w:pPr>
      <w:pStyle w:val="Header"/>
    </w:pPr>
  </w:p>
  <w:p w14:paraId="7DF6A138" w14:textId="77777777" w:rsidR="00300F9A" w:rsidRDefault="00300F9A" w:rsidP="008747E0">
    <w:pPr>
      <w:pStyle w:val="Header"/>
    </w:pPr>
  </w:p>
  <w:p w14:paraId="7993D70E" w14:textId="77777777" w:rsidR="00300F9A" w:rsidRDefault="00300F9A" w:rsidP="008747E0">
    <w:pPr>
      <w:pStyle w:val="Header"/>
    </w:pPr>
  </w:p>
  <w:p w14:paraId="37AE1BB6" w14:textId="77777777" w:rsidR="00300F9A" w:rsidRDefault="00300F9A" w:rsidP="008747E0">
    <w:pPr>
      <w:pStyle w:val="Header"/>
    </w:pPr>
  </w:p>
  <w:p w14:paraId="2D69F70D" w14:textId="08BD15EE" w:rsidR="00300F9A" w:rsidRPr="00441393" w:rsidRDefault="00300F9A" w:rsidP="00441393">
    <w:pPr>
      <w:pStyle w:val="Contents"/>
    </w:pPr>
    <w:r>
      <w:t xml:space="preserve">DOCUMENT </w:t>
    </w:r>
    <w:r w:rsidR="006857A0">
      <w:t>REvision</w:t>
    </w:r>
  </w:p>
  <w:p w14:paraId="553770B5" w14:textId="77777777" w:rsidR="00300F9A" w:rsidRPr="00ED2A8D" w:rsidRDefault="00300F9A" w:rsidP="008747E0">
    <w:pPr>
      <w:pStyle w:val="Header"/>
    </w:pPr>
  </w:p>
  <w:p w14:paraId="4AEBB86E" w14:textId="77777777" w:rsidR="00300F9A" w:rsidRPr="00AC33A2" w:rsidRDefault="00300F9A"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0F282" w14:textId="63D17E97" w:rsidR="00300F9A" w:rsidRDefault="00300F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9D3D0" w14:textId="34C53F43" w:rsidR="00300F9A" w:rsidRDefault="00300F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91DCB" w14:textId="0E18C42F" w:rsidR="00300F9A" w:rsidRPr="00ED2A8D" w:rsidRDefault="00300F9A" w:rsidP="008747E0">
    <w:pPr>
      <w:pStyle w:val="Header"/>
    </w:pPr>
    <w:r>
      <w:rPr>
        <w:noProof/>
        <w:lang w:val="fr-FR" w:eastAsia="fr-FR"/>
      </w:rPr>
      <w:drawing>
        <wp:anchor distT="0" distB="0" distL="114300" distR="114300" simplePos="0" relativeHeight="251655680" behindDoc="1" locked="0" layoutInCell="1" allowOverlap="1" wp14:anchorId="32F12B7F" wp14:editId="3CB9865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D8EB83" w14:textId="77777777" w:rsidR="00300F9A" w:rsidRPr="00ED2A8D" w:rsidRDefault="00300F9A" w:rsidP="008747E0">
    <w:pPr>
      <w:pStyle w:val="Header"/>
    </w:pPr>
  </w:p>
  <w:p w14:paraId="56CFB051" w14:textId="77777777" w:rsidR="00300F9A" w:rsidRDefault="00300F9A" w:rsidP="008747E0">
    <w:pPr>
      <w:pStyle w:val="Header"/>
    </w:pPr>
  </w:p>
  <w:p w14:paraId="78AC0850" w14:textId="77777777" w:rsidR="00300F9A" w:rsidRDefault="00300F9A" w:rsidP="008747E0">
    <w:pPr>
      <w:pStyle w:val="Header"/>
    </w:pPr>
  </w:p>
  <w:p w14:paraId="7AC7E3B0" w14:textId="77777777" w:rsidR="00300F9A" w:rsidRDefault="00300F9A" w:rsidP="008747E0">
    <w:pPr>
      <w:pStyle w:val="Header"/>
    </w:pPr>
  </w:p>
  <w:p w14:paraId="6176D63D" w14:textId="77777777" w:rsidR="00300F9A" w:rsidRPr="00441393" w:rsidRDefault="00300F9A" w:rsidP="00441393">
    <w:pPr>
      <w:pStyle w:val="Contents"/>
    </w:pPr>
    <w:r>
      <w:t>CONTENTS</w:t>
    </w:r>
  </w:p>
  <w:p w14:paraId="2705D361" w14:textId="77777777" w:rsidR="00300F9A" w:rsidRDefault="00300F9A" w:rsidP="0078486B">
    <w:pPr>
      <w:pStyle w:val="Header"/>
      <w:spacing w:line="140" w:lineRule="exact"/>
    </w:pPr>
  </w:p>
  <w:p w14:paraId="258AF553" w14:textId="77777777" w:rsidR="00300F9A" w:rsidRPr="00AC33A2" w:rsidRDefault="00300F9A"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A6DE" w14:textId="6F413CC5" w:rsidR="00300F9A" w:rsidRPr="00ED2A8D" w:rsidRDefault="00300F9A" w:rsidP="00C716E5">
    <w:pPr>
      <w:pStyle w:val="Header"/>
    </w:pPr>
    <w:r>
      <w:rPr>
        <w:noProof/>
        <w:lang w:val="fr-FR" w:eastAsia="fr-FR"/>
      </w:rPr>
      <w:drawing>
        <wp:anchor distT="0" distB="0" distL="114300" distR="114300" simplePos="0" relativeHeight="251661824" behindDoc="1" locked="0" layoutInCell="1" allowOverlap="1" wp14:anchorId="552A30EC" wp14:editId="3463661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AD45D3" w14:textId="77777777" w:rsidR="00300F9A" w:rsidRPr="00ED2A8D" w:rsidRDefault="00300F9A" w:rsidP="00C716E5">
    <w:pPr>
      <w:pStyle w:val="Header"/>
    </w:pPr>
  </w:p>
  <w:p w14:paraId="385C8BD1" w14:textId="77777777" w:rsidR="00300F9A" w:rsidRDefault="00300F9A" w:rsidP="00C716E5">
    <w:pPr>
      <w:pStyle w:val="Header"/>
    </w:pPr>
  </w:p>
  <w:p w14:paraId="516C946F" w14:textId="77777777" w:rsidR="00300F9A" w:rsidRDefault="00300F9A" w:rsidP="00C716E5">
    <w:pPr>
      <w:pStyle w:val="Header"/>
    </w:pPr>
  </w:p>
  <w:p w14:paraId="4D87596A" w14:textId="77777777" w:rsidR="00300F9A" w:rsidRDefault="00300F9A" w:rsidP="00C716E5">
    <w:pPr>
      <w:pStyle w:val="Header"/>
    </w:pPr>
  </w:p>
  <w:p w14:paraId="5C7E1158" w14:textId="77777777" w:rsidR="00300F9A" w:rsidRPr="00441393" w:rsidRDefault="00300F9A" w:rsidP="00C716E5">
    <w:pPr>
      <w:pStyle w:val="Contents"/>
    </w:pPr>
    <w:r>
      <w:t>CONTENTS</w:t>
    </w:r>
  </w:p>
  <w:p w14:paraId="6B6C5500" w14:textId="77777777" w:rsidR="00300F9A" w:rsidRPr="00ED2A8D" w:rsidRDefault="00300F9A" w:rsidP="00C716E5">
    <w:pPr>
      <w:pStyle w:val="Header"/>
    </w:pPr>
  </w:p>
  <w:p w14:paraId="3605E0C1" w14:textId="77777777" w:rsidR="00300F9A" w:rsidRPr="00AC33A2" w:rsidRDefault="00300F9A" w:rsidP="00C716E5">
    <w:pPr>
      <w:pStyle w:val="Header"/>
      <w:spacing w:line="140" w:lineRule="exact"/>
    </w:pPr>
  </w:p>
  <w:p w14:paraId="1A8C1A6A" w14:textId="77777777" w:rsidR="00300F9A" w:rsidRDefault="00300F9A">
    <w:pPr>
      <w:pStyle w:val="Header"/>
    </w:pPr>
    <w:r>
      <w:rPr>
        <w:noProof/>
        <w:lang w:val="fr-FR" w:eastAsia="fr-FR"/>
      </w:rPr>
      <w:drawing>
        <wp:anchor distT="0" distB="0" distL="114300" distR="114300" simplePos="0" relativeHeight="251658752" behindDoc="1" locked="0" layoutInCell="1" allowOverlap="1" wp14:anchorId="7B56F502" wp14:editId="644F3EF7">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DCCB0" w14:textId="78A75A5D" w:rsidR="00300F9A" w:rsidRDefault="00300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5D0D1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2BAF83C"/>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9D36C81E"/>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74E4CF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462D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9E71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6CC1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064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30E2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C37E91"/>
    <w:multiLevelType w:val="multilevel"/>
    <w:tmpl w:val="D018E9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lvlText w:val="%1.%2"/>
      <w:lvlJc w:val="left"/>
      <w:pPr>
        <w:tabs>
          <w:tab w:val="num" w:pos="849"/>
        </w:tabs>
        <w:ind w:left="849" w:hanging="849"/>
      </w:pPr>
      <w:rPr>
        <w:rFonts w:ascii="Arial" w:hAnsi="Arial" w:cs="Times New Roman" w:hint="default"/>
        <w:b/>
        <w:i w:val="0"/>
        <w:sz w:val="24"/>
      </w:rPr>
    </w:lvl>
    <w:lvl w:ilvl="2">
      <w:start w:val="1"/>
      <w:numFmt w:val="decimal"/>
      <w:lvlText w:val="%1.%2.%3"/>
      <w:lvlJc w:val="left"/>
      <w:pPr>
        <w:tabs>
          <w:tab w:val="num" w:pos="849"/>
        </w:tabs>
        <w:ind w:left="849" w:hanging="849"/>
      </w:pPr>
      <w:rPr>
        <w:rFonts w:ascii="Arial" w:hAnsi="Arial" w:cs="Times New Roman" w:hint="default"/>
        <w:b w:val="0"/>
        <w:i w:val="0"/>
        <w:sz w:val="22"/>
      </w:rPr>
    </w:lvl>
    <w:lvl w:ilvl="3">
      <w:start w:val="1"/>
      <w:numFmt w:val="decimal"/>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0"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5469021">
    <w:abstractNumId w:val="28"/>
  </w:num>
  <w:num w:numId="2" w16cid:durableId="1842966552">
    <w:abstractNumId w:val="40"/>
  </w:num>
  <w:num w:numId="3" w16cid:durableId="1394155156">
    <w:abstractNumId w:val="12"/>
  </w:num>
  <w:num w:numId="4" w16cid:durableId="1367874727">
    <w:abstractNumId w:val="24"/>
  </w:num>
  <w:num w:numId="5" w16cid:durableId="1750302224">
    <w:abstractNumId w:val="19"/>
  </w:num>
  <w:num w:numId="6" w16cid:durableId="605235279">
    <w:abstractNumId w:val="13"/>
  </w:num>
  <w:num w:numId="7" w16cid:durableId="205652485">
    <w:abstractNumId w:val="18"/>
  </w:num>
  <w:num w:numId="8" w16cid:durableId="282928128">
    <w:abstractNumId w:val="25"/>
  </w:num>
  <w:num w:numId="9" w16cid:durableId="1622490563">
    <w:abstractNumId w:val="11"/>
  </w:num>
  <w:num w:numId="10" w16cid:durableId="344139455">
    <w:abstractNumId w:val="17"/>
  </w:num>
  <w:num w:numId="11" w16cid:durableId="1363018764">
    <w:abstractNumId w:val="20"/>
  </w:num>
  <w:num w:numId="12" w16cid:durableId="955909672">
    <w:abstractNumId w:val="10"/>
  </w:num>
  <w:num w:numId="13" w16cid:durableId="1490436723">
    <w:abstractNumId w:val="27"/>
  </w:num>
  <w:num w:numId="14" w16cid:durableId="750540614">
    <w:abstractNumId w:val="8"/>
  </w:num>
  <w:num w:numId="15" w16cid:durableId="1908227295">
    <w:abstractNumId w:val="35"/>
  </w:num>
  <w:num w:numId="16" w16cid:durableId="1034037062">
    <w:abstractNumId w:val="37"/>
  </w:num>
  <w:num w:numId="17" w16cid:durableId="1791977066">
    <w:abstractNumId w:val="16"/>
  </w:num>
  <w:num w:numId="18" w16cid:durableId="1172183470">
    <w:abstractNumId w:val="14"/>
  </w:num>
  <w:num w:numId="19" w16cid:durableId="1782797948">
    <w:abstractNumId w:val="38"/>
  </w:num>
  <w:num w:numId="20" w16cid:durableId="1904815">
    <w:abstractNumId w:val="39"/>
  </w:num>
  <w:num w:numId="21" w16cid:durableId="731735541">
    <w:abstractNumId w:val="26"/>
  </w:num>
  <w:num w:numId="22" w16cid:durableId="193737574">
    <w:abstractNumId w:val="30"/>
  </w:num>
  <w:num w:numId="23" w16cid:durableId="183907775">
    <w:abstractNumId w:val="34"/>
  </w:num>
  <w:num w:numId="24" w16cid:durableId="1793941490">
    <w:abstractNumId w:val="15"/>
  </w:num>
  <w:num w:numId="25" w16cid:durableId="1774744114">
    <w:abstractNumId w:val="32"/>
  </w:num>
  <w:num w:numId="26" w16cid:durableId="9553327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68264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0309986">
    <w:abstractNumId w:val="0"/>
  </w:num>
  <w:num w:numId="29" w16cid:durableId="57241549">
    <w:abstractNumId w:val="1"/>
  </w:num>
  <w:num w:numId="30" w16cid:durableId="1496917871">
    <w:abstractNumId w:val="2"/>
  </w:num>
  <w:num w:numId="31" w16cid:durableId="1857308413">
    <w:abstractNumId w:val="4"/>
  </w:num>
  <w:num w:numId="32" w16cid:durableId="1320843860">
    <w:abstractNumId w:val="5"/>
  </w:num>
  <w:num w:numId="33" w16cid:durableId="1230117131">
    <w:abstractNumId w:val="6"/>
  </w:num>
  <w:num w:numId="34" w16cid:durableId="1575164908">
    <w:abstractNumId w:val="7"/>
  </w:num>
  <w:num w:numId="35" w16cid:durableId="2038697485">
    <w:abstractNumId w:val="3"/>
  </w:num>
  <w:num w:numId="36" w16cid:durableId="459539238">
    <w:abstractNumId w:val="9"/>
  </w:num>
  <w:num w:numId="37" w16cid:durableId="670791291">
    <w:abstractNumId w:val="33"/>
  </w:num>
  <w:num w:numId="38" w16cid:durableId="1890068185">
    <w:abstractNumId w:val="23"/>
  </w:num>
  <w:num w:numId="39" w16cid:durableId="1177772971">
    <w:abstractNumId w:val="31"/>
  </w:num>
  <w:num w:numId="40" w16cid:durableId="1069502556">
    <w:abstractNumId w:val="36"/>
  </w:num>
  <w:num w:numId="41" w16cid:durableId="1361473265">
    <w:abstractNumId w:val="22"/>
  </w:num>
  <w:num w:numId="42" w16cid:durableId="5459902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0064306">
    <w:abstractNumId w:val="21"/>
  </w:num>
  <w:num w:numId="44" w16cid:durableId="18279353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76292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494670">
    <w:abstractNumId w:val="29"/>
  </w:num>
  <w:num w:numId="47" w16cid:durableId="1949465923">
    <w:abstractNumId w:val="35"/>
  </w:num>
  <w:num w:numId="48" w16cid:durableId="1952518392">
    <w:abstractNumId w:val="35"/>
  </w:num>
  <w:num w:numId="49" w16cid:durableId="802503913">
    <w:abstractNumId w:val="35"/>
  </w:num>
  <w:num w:numId="50" w16cid:durableId="976446359">
    <w:abstractNumId w:val="35"/>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nsu Jeon">
    <w15:presenceInfo w15:providerId="AD" w15:userId="S::mje@iala.int::c699a6d0-835e-419b-ac4a-d0226fb20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A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yNDYyt7A0NQIiYyUdpeDU4uLM/DyQAsNaAM0XUaosAAAA"/>
  </w:docVars>
  <w:rsids>
    <w:rsidRoot w:val="005A080B"/>
    <w:rsid w:val="00015C5B"/>
    <w:rsid w:val="0001616D"/>
    <w:rsid w:val="00016839"/>
    <w:rsid w:val="000174F9"/>
    <w:rsid w:val="000249C2"/>
    <w:rsid w:val="000258F6"/>
    <w:rsid w:val="000379A7"/>
    <w:rsid w:val="00040EB8"/>
    <w:rsid w:val="00043B05"/>
    <w:rsid w:val="0004482E"/>
    <w:rsid w:val="000463B8"/>
    <w:rsid w:val="00053AE9"/>
    <w:rsid w:val="00057B6D"/>
    <w:rsid w:val="00061A7B"/>
    <w:rsid w:val="0006269B"/>
    <w:rsid w:val="00063B55"/>
    <w:rsid w:val="00075AAE"/>
    <w:rsid w:val="0008654C"/>
    <w:rsid w:val="000904ED"/>
    <w:rsid w:val="00091545"/>
    <w:rsid w:val="000A27A8"/>
    <w:rsid w:val="000B2356"/>
    <w:rsid w:val="000B450F"/>
    <w:rsid w:val="000C072E"/>
    <w:rsid w:val="000C711B"/>
    <w:rsid w:val="000C7ED1"/>
    <w:rsid w:val="000D2431"/>
    <w:rsid w:val="000D3537"/>
    <w:rsid w:val="000E3954"/>
    <w:rsid w:val="000E3E52"/>
    <w:rsid w:val="000F0F9F"/>
    <w:rsid w:val="000F2020"/>
    <w:rsid w:val="000F3F43"/>
    <w:rsid w:val="000F5738"/>
    <w:rsid w:val="000F58ED"/>
    <w:rsid w:val="0011023D"/>
    <w:rsid w:val="00113071"/>
    <w:rsid w:val="00113D5B"/>
    <w:rsid w:val="00113F8F"/>
    <w:rsid w:val="0013325B"/>
    <w:rsid w:val="001349DB"/>
    <w:rsid w:val="00135AEB"/>
    <w:rsid w:val="00136E58"/>
    <w:rsid w:val="001547F9"/>
    <w:rsid w:val="00157C4E"/>
    <w:rsid w:val="00161325"/>
    <w:rsid w:val="00167585"/>
    <w:rsid w:val="00167E9C"/>
    <w:rsid w:val="00173BA2"/>
    <w:rsid w:val="00174EF9"/>
    <w:rsid w:val="00180A79"/>
    <w:rsid w:val="00184427"/>
    <w:rsid w:val="00184CF4"/>
    <w:rsid w:val="001875B1"/>
    <w:rsid w:val="001B2A35"/>
    <w:rsid w:val="001B339A"/>
    <w:rsid w:val="001B4CE8"/>
    <w:rsid w:val="001C2350"/>
    <w:rsid w:val="001C40B6"/>
    <w:rsid w:val="001C72B5"/>
    <w:rsid w:val="001C75B2"/>
    <w:rsid w:val="001D2E7A"/>
    <w:rsid w:val="001D3992"/>
    <w:rsid w:val="001D4A3E"/>
    <w:rsid w:val="001E10CD"/>
    <w:rsid w:val="001E1B9A"/>
    <w:rsid w:val="001E202C"/>
    <w:rsid w:val="001E416D"/>
    <w:rsid w:val="001F209D"/>
    <w:rsid w:val="001F4EF8"/>
    <w:rsid w:val="001F5AB1"/>
    <w:rsid w:val="001F747C"/>
    <w:rsid w:val="00201337"/>
    <w:rsid w:val="002022EA"/>
    <w:rsid w:val="002044E9"/>
    <w:rsid w:val="00205B17"/>
    <w:rsid w:val="00205D9B"/>
    <w:rsid w:val="00207DF5"/>
    <w:rsid w:val="00212B3A"/>
    <w:rsid w:val="00216C7A"/>
    <w:rsid w:val="002204DA"/>
    <w:rsid w:val="0022371A"/>
    <w:rsid w:val="00237785"/>
    <w:rsid w:val="0024265A"/>
    <w:rsid w:val="00246933"/>
    <w:rsid w:val="00251FB9"/>
    <w:rsid w:val="002520AD"/>
    <w:rsid w:val="00254F5B"/>
    <w:rsid w:val="0025660A"/>
    <w:rsid w:val="002577F2"/>
    <w:rsid w:val="00257DF8"/>
    <w:rsid w:val="00257E4A"/>
    <w:rsid w:val="0026038D"/>
    <w:rsid w:val="002652F1"/>
    <w:rsid w:val="0027175D"/>
    <w:rsid w:val="00296D60"/>
    <w:rsid w:val="0029793F"/>
    <w:rsid w:val="002A617C"/>
    <w:rsid w:val="002A71CF"/>
    <w:rsid w:val="002B3E9D"/>
    <w:rsid w:val="002C3A44"/>
    <w:rsid w:val="002C3FB3"/>
    <w:rsid w:val="002C77F4"/>
    <w:rsid w:val="002D0869"/>
    <w:rsid w:val="002D51A8"/>
    <w:rsid w:val="002D78FE"/>
    <w:rsid w:val="002E41BF"/>
    <w:rsid w:val="002E4993"/>
    <w:rsid w:val="002E4F7A"/>
    <w:rsid w:val="002E5BAC"/>
    <w:rsid w:val="002E7635"/>
    <w:rsid w:val="002F213F"/>
    <w:rsid w:val="002F2476"/>
    <w:rsid w:val="002F265A"/>
    <w:rsid w:val="00300F9A"/>
    <w:rsid w:val="0030413F"/>
    <w:rsid w:val="00305EFE"/>
    <w:rsid w:val="00313B4B"/>
    <w:rsid w:val="00313D85"/>
    <w:rsid w:val="00315CE3"/>
    <w:rsid w:val="0031629B"/>
    <w:rsid w:val="00316450"/>
    <w:rsid w:val="003251FE"/>
    <w:rsid w:val="003274DB"/>
    <w:rsid w:val="00327FBF"/>
    <w:rsid w:val="00332A7B"/>
    <w:rsid w:val="003343E0"/>
    <w:rsid w:val="003374D5"/>
    <w:rsid w:val="00340E2D"/>
    <w:rsid w:val="00345E37"/>
    <w:rsid w:val="00347F3E"/>
    <w:rsid w:val="00355DFA"/>
    <w:rsid w:val="003621C3"/>
    <w:rsid w:val="0036382D"/>
    <w:rsid w:val="00365CB4"/>
    <w:rsid w:val="0037743C"/>
    <w:rsid w:val="00380350"/>
    <w:rsid w:val="00380B4E"/>
    <w:rsid w:val="003816E4"/>
    <w:rsid w:val="0039131E"/>
    <w:rsid w:val="00393823"/>
    <w:rsid w:val="003A04A6"/>
    <w:rsid w:val="003A7759"/>
    <w:rsid w:val="003A7F6E"/>
    <w:rsid w:val="003B03EA"/>
    <w:rsid w:val="003B41F2"/>
    <w:rsid w:val="003C2629"/>
    <w:rsid w:val="003C7C34"/>
    <w:rsid w:val="003D0F37"/>
    <w:rsid w:val="003D5150"/>
    <w:rsid w:val="003F1C3A"/>
    <w:rsid w:val="003F1F34"/>
    <w:rsid w:val="00417760"/>
    <w:rsid w:val="00432C05"/>
    <w:rsid w:val="00441393"/>
    <w:rsid w:val="00446D34"/>
    <w:rsid w:val="00447CF0"/>
    <w:rsid w:val="00456F10"/>
    <w:rsid w:val="00465C89"/>
    <w:rsid w:val="00474746"/>
    <w:rsid w:val="00477D62"/>
    <w:rsid w:val="004825C9"/>
    <w:rsid w:val="00490AA6"/>
    <w:rsid w:val="00492A8D"/>
    <w:rsid w:val="0049324B"/>
    <w:rsid w:val="004944C8"/>
    <w:rsid w:val="00495FB7"/>
    <w:rsid w:val="004A0EBF"/>
    <w:rsid w:val="004A4EC4"/>
    <w:rsid w:val="004D5032"/>
    <w:rsid w:val="004E0BBB"/>
    <w:rsid w:val="004E1D57"/>
    <w:rsid w:val="004E2F16"/>
    <w:rsid w:val="004F6196"/>
    <w:rsid w:val="00503044"/>
    <w:rsid w:val="00506D7A"/>
    <w:rsid w:val="005175DB"/>
    <w:rsid w:val="00523260"/>
    <w:rsid w:val="00523666"/>
    <w:rsid w:val="00525922"/>
    <w:rsid w:val="00526234"/>
    <w:rsid w:val="0053692E"/>
    <w:rsid w:val="00537512"/>
    <w:rsid w:val="005378A6"/>
    <w:rsid w:val="00557434"/>
    <w:rsid w:val="00564C88"/>
    <w:rsid w:val="00566F3E"/>
    <w:rsid w:val="005805D2"/>
    <w:rsid w:val="005926A9"/>
    <w:rsid w:val="005936E1"/>
    <w:rsid w:val="0059411A"/>
    <w:rsid w:val="00595415"/>
    <w:rsid w:val="00597652"/>
    <w:rsid w:val="005A0703"/>
    <w:rsid w:val="005A080B"/>
    <w:rsid w:val="005A66FC"/>
    <w:rsid w:val="005B0088"/>
    <w:rsid w:val="005B12A5"/>
    <w:rsid w:val="005C161A"/>
    <w:rsid w:val="005C1BCB"/>
    <w:rsid w:val="005C2312"/>
    <w:rsid w:val="005C39CF"/>
    <w:rsid w:val="005C4735"/>
    <w:rsid w:val="005C5C63"/>
    <w:rsid w:val="005C68D7"/>
    <w:rsid w:val="005D03E9"/>
    <w:rsid w:val="005D1450"/>
    <w:rsid w:val="005D304B"/>
    <w:rsid w:val="005D6E5D"/>
    <w:rsid w:val="005E3989"/>
    <w:rsid w:val="005E4659"/>
    <w:rsid w:val="005E657A"/>
    <w:rsid w:val="005F1386"/>
    <w:rsid w:val="005F17C2"/>
    <w:rsid w:val="00604BF1"/>
    <w:rsid w:val="006127AC"/>
    <w:rsid w:val="006173EB"/>
    <w:rsid w:val="00623467"/>
    <w:rsid w:val="00633C9E"/>
    <w:rsid w:val="00634A78"/>
    <w:rsid w:val="00642025"/>
    <w:rsid w:val="0064473D"/>
    <w:rsid w:val="00646E87"/>
    <w:rsid w:val="0065107F"/>
    <w:rsid w:val="006540CD"/>
    <w:rsid w:val="00661946"/>
    <w:rsid w:val="00666061"/>
    <w:rsid w:val="00667424"/>
    <w:rsid w:val="00667792"/>
    <w:rsid w:val="00671677"/>
    <w:rsid w:val="006750F2"/>
    <w:rsid w:val="006752D6"/>
    <w:rsid w:val="00675E02"/>
    <w:rsid w:val="0068553C"/>
    <w:rsid w:val="006857A0"/>
    <w:rsid w:val="00685F34"/>
    <w:rsid w:val="00686D92"/>
    <w:rsid w:val="006874BE"/>
    <w:rsid w:val="00694574"/>
    <w:rsid w:val="00695656"/>
    <w:rsid w:val="006975A8"/>
    <w:rsid w:val="006977AF"/>
    <w:rsid w:val="006A1012"/>
    <w:rsid w:val="006B0756"/>
    <w:rsid w:val="006C1376"/>
    <w:rsid w:val="006C48F9"/>
    <w:rsid w:val="006C632D"/>
    <w:rsid w:val="006D7580"/>
    <w:rsid w:val="006E0E7D"/>
    <w:rsid w:val="006F19A6"/>
    <w:rsid w:val="006F1C14"/>
    <w:rsid w:val="00703A6A"/>
    <w:rsid w:val="00710C6B"/>
    <w:rsid w:val="00712D57"/>
    <w:rsid w:val="00715FA9"/>
    <w:rsid w:val="00721065"/>
    <w:rsid w:val="00722236"/>
    <w:rsid w:val="007246AC"/>
    <w:rsid w:val="0072737A"/>
    <w:rsid w:val="00731DEE"/>
    <w:rsid w:val="00733BEF"/>
    <w:rsid w:val="00734BC6"/>
    <w:rsid w:val="00735649"/>
    <w:rsid w:val="00746F09"/>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0A6D"/>
    <w:rsid w:val="007E28D0"/>
    <w:rsid w:val="007E30DF"/>
    <w:rsid w:val="007E626D"/>
    <w:rsid w:val="007F43BF"/>
    <w:rsid w:val="007F7544"/>
    <w:rsid w:val="00800995"/>
    <w:rsid w:val="00801D52"/>
    <w:rsid w:val="00814EB5"/>
    <w:rsid w:val="008172F8"/>
    <w:rsid w:val="008275AC"/>
    <w:rsid w:val="008326B2"/>
    <w:rsid w:val="00846831"/>
    <w:rsid w:val="00854897"/>
    <w:rsid w:val="008617AC"/>
    <w:rsid w:val="00861FD2"/>
    <w:rsid w:val="008623E6"/>
    <w:rsid w:val="00865532"/>
    <w:rsid w:val="00867686"/>
    <w:rsid w:val="008737D3"/>
    <w:rsid w:val="008747E0"/>
    <w:rsid w:val="00876841"/>
    <w:rsid w:val="00882B3C"/>
    <w:rsid w:val="00886A8F"/>
    <w:rsid w:val="0088783D"/>
    <w:rsid w:val="008972C3"/>
    <w:rsid w:val="008A49B8"/>
    <w:rsid w:val="008A677C"/>
    <w:rsid w:val="008C33B5"/>
    <w:rsid w:val="008C4958"/>
    <w:rsid w:val="008C6969"/>
    <w:rsid w:val="008D58EF"/>
    <w:rsid w:val="008D6520"/>
    <w:rsid w:val="008E1F69"/>
    <w:rsid w:val="008E21B7"/>
    <w:rsid w:val="008E290E"/>
    <w:rsid w:val="008E3818"/>
    <w:rsid w:val="008F38BB"/>
    <w:rsid w:val="008F57D8"/>
    <w:rsid w:val="00902834"/>
    <w:rsid w:val="009030EF"/>
    <w:rsid w:val="00914E26"/>
    <w:rsid w:val="0091590F"/>
    <w:rsid w:val="00923B4D"/>
    <w:rsid w:val="0092540C"/>
    <w:rsid w:val="00925E0F"/>
    <w:rsid w:val="00931A57"/>
    <w:rsid w:val="0093492E"/>
    <w:rsid w:val="009414E6"/>
    <w:rsid w:val="0094597C"/>
    <w:rsid w:val="0095450F"/>
    <w:rsid w:val="00956901"/>
    <w:rsid w:val="00962EC1"/>
    <w:rsid w:val="00971591"/>
    <w:rsid w:val="00972606"/>
    <w:rsid w:val="00974564"/>
    <w:rsid w:val="00974E99"/>
    <w:rsid w:val="009764FA"/>
    <w:rsid w:val="00980192"/>
    <w:rsid w:val="00981425"/>
    <w:rsid w:val="00982A22"/>
    <w:rsid w:val="00985726"/>
    <w:rsid w:val="00990967"/>
    <w:rsid w:val="00994D97"/>
    <w:rsid w:val="009A07B7"/>
    <w:rsid w:val="009B1545"/>
    <w:rsid w:val="009B5023"/>
    <w:rsid w:val="009B785E"/>
    <w:rsid w:val="009C26F8"/>
    <w:rsid w:val="009C282F"/>
    <w:rsid w:val="009C4A86"/>
    <w:rsid w:val="009C609E"/>
    <w:rsid w:val="009D1A78"/>
    <w:rsid w:val="009D24AF"/>
    <w:rsid w:val="009D26AB"/>
    <w:rsid w:val="009E16EC"/>
    <w:rsid w:val="009E433C"/>
    <w:rsid w:val="009E4A4D"/>
    <w:rsid w:val="009E574E"/>
    <w:rsid w:val="009E5810"/>
    <w:rsid w:val="009E6578"/>
    <w:rsid w:val="009F081F"/>
    <w:rsid w:val="00A0187E"/>
    <w:rsid w:val="00A03A21"/>
    <w:rsid w:val="00A06A3D"/>
    <w:rsid w:val="00A13E56"/>
    <w:rsid w:val="00A227BF"/>
    <w:rsid w:val="00A24838"/>
    <w:rsid w:val="00A2743E"/>
    <w:rsid w:val="00A30C33"/>
    <w:rsid w:val="00A33350"/>
    <w:rsid w:val="00A4308C"/>
    <w:rsid w:val="00A44836"/>
    <w:rsid w:val="00A524B5"/>
    <w:rsid w:val="00A52BC4"/>
    <w:rsid w:val="00A549B3"/>
    <w:rsid w:val="00A56184"/>
    <w:rsid w:val="00A633A3"/>
    <w:rsid w:val="00A72ED7"/>
    <w:rsid w:val="00A758A8"/>
    <w:rsid w:val="00A8083F"/>
    <w:rsid w:val="00A81E09"/>
    <w:rsid w:val="00A8208A"/>
    <w:rsid w:val="00A83163"/>
    <w:rsid w:val="00A90D86"/>
    <w:rsid w:val="00A91DBA"/>
    <w:rsid w:val="00A93FD1"/>
    <w:rsid w:val="00A97900"/>
    <w:rsid w:val="00AA1D7A"/>
    <w:rsid w:val="00AA3E01"/>
    <w:rsid w:val="00AA6FAA"/>
    <w:rsid w:val="00AB0BFA"/>
    <w:rsid w:val="00AB1A6E"/>
    <w:rsid w:val="00AB76B7"/>
    <w:rsid w:val="00AB7A6D"/>
    <w:rsid w:val="00AC33A2"/>
    <w:rsid w:val="00AC4A1E"/>
    <w:rsid w:val="00AD263F"/>
    <w:rsid w:val="00AD59C3"/>
    <w:rsid w:val="00AE65F1"/>
    <w:rsid w:val="00AE6BB4"/>
    <w:rsid w:val="00AE74AD"/>
    <w:rsid w:val="00AF159C"/>
    <w:rsid w:val="00B01873"/>
    <w:rsid w:val="00B0284A"/>
    <w:rsid w:val="00B07717"/>
    <w:rsid w:val="00B101B9"/>
    <w:rsid w:val="00B108E4"/>
    <w:rsid w:val="00B17253"/>
    <w:rsid w:val="00B2081D"/>
    <w:rsid w:val="00B20E6C"/>
    <w:rsid w:val="00B21348"/>
    <w:rsid w:val="00B2236E"/>
    <w:rsid w:val="00B2583D"/>
    <w:rsid w:val="00B31A41"/>
    <w:rsid w:val="00B40199"/>
    <w:rsid w:val="00B410C2"/>
    <w:rsid w:val="00B413F4"/>
    <w:rsid w:val="00B41473"/>
    <w:rsid w:val="00B458E9"/>
    <w:rsid w:val="00B502FF"/>
    <w:rsid w:val="00B5102D"/>
    <w:rsid w:val="00B643DF"/>
    <w:rsid w:val="00B65300"/>
    <w:rsid w:val="00B67422"/>
    <w:rsid w:val="00B70BD4"/>
    <w:rsid w:val="00B73463"/>
    <w:rsid w:val="00B73E91"/>
    <w:rsid w:val="00B82943"/>
    <w:rsid w:val="00B84ADF"/>
    <w:rsid w:val="00B90123"/>
    <w:rsid w:val="00B9016D"/>
    <w:rsid w:val="00B96584"/>
    <w:rsid w:val="00BA020C"/>
    <w:rsid w:val="00BA0F98"/>
    <w:rsid w:val="00BA1517"/>
    <w:rsid w:val="00BA67FD"/>
    <w:rsid w:val="00BA7C48"/>
    <w:rsid w:val="00BB1575"/>
    <w:rsid w:val="00BC251F"/>
    <w:rsid w:val="00BC27F6"/>
    <w:rsid w:val="00BC39F4"/>
    <w:rsid w:val="00BD1587"/>
    <w:rsid w:val="00BD7EE1"/>
    <w:rsid w:val="00BE3AC1"/>
    <w:rsid w:val="00BE5568"/>
    <w:rsid w:val="00BF1358"/>
    <w:rsid w:val="00BF3A3E"/>
    <w:rsid w:val="00BF565C"/>
    <w:rsid w:val="00C00E7E"/>
    <w:rsid w:val="00C0106D"/>
    <w:rsid w:val="00C12A6D"/>
    <w:rsid w:val="00C133BE"/>
    <w:rsid w:val="00C13635"/>
    <w:rsid w:val="00C13AE8"/>
    <w:rsid w:val="00C206DF"/>
    <w:rsid w:val="00C222B4"/>
    <w:rsid w:val="00C262E4"/>
    <w:rsid w:val="00C26632"/>
    <w:rsid w:val="00C33E20"/>
    <w:rsid w:val="00C35CF6"/>
    <w:rsid w:val="00C3725B"/>
    <w:rsid w:val="00C445D7"/>
    <w:rsid w:val="00C50123"/>
    <w:rsid w:val="00C533EC"/>
    <w:rsid w:val="00C5470E"/>
    <w:rsid w:val="00C55EFB"/>
    <w:rsid w:val="00C56585"/>
    <w:rsid w:val="00C56B3F"/>
    <w:rsid w:val="00C634F6"/>
    <w:rsid w:val="00C716E5"/>
    <w:rsid w:val="00C773D9"/>
    <w:rsid w:val="00C80307"/>
    <w:rsid w:val="00C80ACE"/>
    <w:rsid w:val="00C80C26"/>
    <w:rsid w:val="00C81162"/>
    <w:rsid w:val="00C83666"/>
    <w:rsid w:val="00C870B5"/>
    <w:rsid w:val="00C907DF"/>
    <w:rsid w:val="00C91630"/>
    <w:rsid w:val="00C91D1A"/>
    <w:rsid w:val="00C9558A"/>
    <w:rsid w:val="00C966EB"/>
    <w:rsid w:val="00CA04B1"/>
    <w:rsid w:val="00CA19C9"/>
    <w:rsid w:val="00CA2DFC"/>
    <w:rsid w:val="00CA4EC9"/>
    <w:rsid w:val="00CB03D4"/>
    <w:rsid w:val="00CB0617"/>
    <w:rsid w:val="00CC35EF"/>
    <w:rsid w:val="00CC47E7"/>
    <w:rsid w:val="00CC5048"/>
    <w:rsid w:val="00CC6246"/>
    <w:rsid w:val="00CE5E46"/>
    <w:rsid w:val="00CF49CC"/>
    <w:rsid w:val="00D04F0B"/>
    <w:rsid w:val="00D12181"/>
    <w:rsid w:val="00D131CC"/>
    <w:rsid w:val="00D1463A"/>
    <w:rsid w:val="00D23897"/>
    <w:rsid w:val="00D32DDF"/>
    <w:rsid w:val="00D3700C"/>
    <w:rsid w:val="00D46B0C"/>
    <w:rsid w:val="00D50CDC"/>
    <w:rsid w:val="00D638E0"/>
    <w:rsid w:val="00D653B1"/>
    <w:rsid w:val="00D74AE1"/>
    <w:rsid w:val="00D75D42"/>
    <w:rsid w:val="00D80B20"/>
    <w:rsid w:val="00D8166B"/>
    <w:rsid w:val="00D865A8"/>
    <w:rsid w:val="00D875C3"/>
    <w:rsid w:val="00D9012A"/>
    <w:rsid w:val="00D92C2D"/>
    <w:rsid w:val="00D9361E"/>
    <w:rsid w:val="00D93D7F"/>
    <w:rsid w:val="00D955AE"/>
    <w:rsid w:val="00DA17CD"/>
    <w:rsid w:val="00DA7E91"/>
    <w:rsid w:val="00DB25B3"/>
    <w:rsid w:val="00DC666A"/>
    <w:rsid w:val="00DE0893"/>
    <w:rsid w:val="00DE2814"/>
    <w:rsid w:val="00DE6796"/>
    <w:rsid w:val="00DE76B7"/>
    <w:rsid w:val="00DF1778"/>
    <w:rsid w:val="00DF5D0C"/>
    <w:rsid w:val="00E01272"/>
    <w:rsid w:val="00E03067"/>
    <w:rsid w:val="00E03846"/>
    <w:rsid w:val="00E046D3"/>
    <w:rsid w:val="00E13DE1"/>
    <w:rsid w:val="00E16EB4"/>
    <w:rsid w:val="00E20A7D"/>
    <w:rsid w:val="00E21A27"/>
    <w:rsid w:val="00E250C8"/>
    <w:rsid w:val="00E26E31"/>
    <w:rsid w:val="00E27A2F"/>
    <w:rsid w:val="00E336FB"/>
    <w:rsid w:val="00E42A94"/>
    <w:rsid w:val="00E43762"/>
    <w:rsid w:val="00E453A6"/>
    <w:rsid w:val="00E458BF"/>
    <w:rsid w:val="00E47202"/>
    <w:rsid w:val="00E50276"/>
    <w:rsid w:val="00E54BFB"/>
    <w:rsid w:val="00E54CD7"/>
    <w:rsid w:val="00E66575"/>
    <w:rsid w:val="00E706E7"/>
    <w:rsid w:val="00E773CF"/>
    <w:rsid w:val="00E84229"/>
    <w:rsid w:val="00E84965"/>
    <w:rsid w:val="00E90E4E"/>
    <w:rsid w:val="00E9391E"/>
    <w:rsid w:val="00E94B85"/>
    <w:rsid w:val="00EA1052"/>
    <w:rsid w:val="00EA218F"/>
    <w:rsid w:val="00EA21C4"/>
    <w:rsid w:val="00EA4F29"/>
    <w:rsid w:val="00EA5B27"/>
    <w:rsid w:val="00EA5BC6"/>
    <w:rsid w:val="00EA5F83"/>
    <w:rsid w:val="00EA6F9D"/>
    <w:rsid w:val="00EB6B36"/>
    <w:rsid w:val="00EB6F3C"/>
    <w:rsid w:val="00EC1E2C"/>
    <w:rsid w:val="00EC2B9A"/>
    <w:rsid w:val="00EC3723"/>
    <w:rsid w:val="00EC568A"/>
    <w:rsid w:val="00EC7C87"/>
    <w:rsid w:val="00ED030E"/>
    <w:rsid w:val="00ED2A8D"/>
    <w:rsid w:val="00EE54CB"/>
    <w:rsid w:val="00EE6424"/>
    <w:rsid w:val="00EF1C54"/>
    <w:rsid w:val="00EF404B"/>
    <w:rsid w:val="00F00376"/>
    <w:rsid w:val="00F00F22"/>
    <w:rsid w:val="00F012C4"/>
    <w:rsid w:val="00F01F0C"/>
    <w:rsid w:val="00F02A5A"/>
    <w:rsid w:val="00F06516"/>
    <w:rsid w:val="00F11368"/>
    <w:rsid w:val="00F157E2"/>
    <w:rsid w:val="00F259E2"/>
    <w:rsid w:val="00F44093"/>
    <w:rsid w:val="00F527AC"/>
    <w:rsid w:val="00F61D83"/>
    <w:rsid w:val="00F64D7B"/>
    <w:rsid w:val="00F65DD1"/>
    <w:rsid w:val="00F707B3"/>
    <w:rsid w:val="00F71135"/>
    <w:rsid w:val="00F738C7"/>
    <w:rsid w:val="00F74309"/>
    <w:rsid w:val="00F85DBA"/>
    <w:rsid w:val="00F86E13"/>
    <w:rsid w:val="00F90461"/>
    <w:rsid w:val="00F96E8A"/>
    <w:rsid w:val="00FA370D"/>
    <w:rsid w:val="00FA443B"/>
    <w:rsid w:val="00FB01EA"/>
    <w:rsid w:val="00FB3097"/>
    <w:rsid w:val="00FC378B"/>
    <w:rsid w:val="00FC3977"/>
    <w:rsid w:val="00FC6027"/>
    <w:rsid w:val="00FD1EE1"/>
    <w:rsid w:val="00FD2566"/>
    <w:rsid w:val="00FD2F16"/>
    <w:rsid w:val="00FD4767"/>
    <w:rsid w:val="00FD6065"/>
    <w:rsid w:val="00FE244F"/>
    <w:rsid w:val="00FE2A6F"/>
    <w:rsid w:val="00FF3A2E"/>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8212A"/>
  <w15:docId w15:val="{1594BF1A-BD40-4D1A-8557-91722FE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57A0"/>
    <w:pPr>
      <w:spacing w:after="0" w:line="216" w:lineRule="atLeast"/>
    </w:pPr>
    <w:rPr>
      <w:sz w:val="18"/>
      <w:lang w:val="en-GB"/>
    </w:rPr>
  </w:style>
  <w:style w:type="paragraph" w:styleId="Heading1">
    <w:name w:val="heading 1"/>
    <w:next w:val="Heading1separationline"/>
    <w:link w:val="Heading1Char"/>
    <w:qFormat/>
    <w:rsid w:val="006857A0"/>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6857A0"/>
    <w:pPr>
      <w:numPr>
        <w:ilvl w:val="1"/>
      </w:numPr>
      <w:ind w:right="709"/>
      <w:outlineLvl w:val="1"/>
    </w:pPr>
    <w:rPr>
      <w:bCs w:val="0"/>
      <w:sz w:val="24"/>
    </w:rPr>
  </w:style>
  <w:style w:type="paragraph" w:styleId="Heading3">
    <w:name w:val="heading 3"/>
    <w:basedOn w:val="Heading2"/>
    <w:next w:val="BodyText"/>
    <w:link w:val="Heading3Char"/>
    <w:qFormat/>
    <w:rsid w:val="006857A0"/>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6857A0"/>
    <w:pPr>
      <w:numPr>
        <w:ilvl w:val="3"/>
      </w:numPr>
      <w:ind w:right="992"/>
      <w:outlineLvl w:val="3"/>
    </w:pPr>
    <w:rPr>
      <w:bCs w:val="0"/>
      <w:iCs/>
      <w:smallCaps w:val="0"/>
      <w:sz w:val="22"/>
    </w:rPr>
  </w:style>
  <w:style w:type="paragraph" w:styleId="Heading5">
    <w:name w:val="heading 5"/>
    <w:basedOn w:val="Heading4"/>
    <w:next w:val="Normal"/>
    <w:link w:val="Heading5Char"/>
    <w:qFormat/>
    <w:rsid w:val="006857A0"/>
    <w:pPr>
      <w:numPr>
        <w:ilvl w:val="4"/>
      </w:numPr>
      <w:spacing w:before="200"/>
      <w:ind w:left="1701" w:hanging="1701"/>
      <w:outlineLvl w:val="4"/>
    </w:pPr>
    <w:rPr>
      <w:b w:val="0"/>
    </w:rPr>
  </w:style>
  <w:style w:type="paragraph" w:styleId="Heading6">
    <w:name w:val="heading 6"/>
    <w:basedOn w:val="Normal"/>
    <w:next w:val="Normal"/>
    <w:link w:val="Heading6Char"/>
    <w:rsid w:val="006857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6857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6857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6857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6857A0"/>
    <w:pPr>
      <w:spacing w:after="0" w:line="240" w:lineRule="exact"/>
    </w:pPr>
    <w:rPr>
      <w:sz w:val="20"/>
      <w:lang w:val="en-GB"/>
    </w:rPr>
  </w:style>
  <w:style w:type="character" w:customStyle="1" w:styleId="HeaderChar">
    <w:name w:val="Header Char"/>
    <w:basedOn w:val="DefaultParagraphFont"/>
    <w:link w:val="Header"/>
    <w:rsid w:val="006857A0"/>
    <w:rPr>
      <w:sz w:val="20"/>
      <w:lang w:val="en-GB"/>
    </w:rPr>
  </w:style>
  <w:style w:type="paragraph" w:styleId="Footer">
    <w:name w:val="footer"/>
    <w:link w:val="FooterChar"/>
    <w:rsid w:val="006857A0"/>
    <w:pPr>
      <w:spacing w:after="0" w:line="240" w:lineRule="exact"/>
    </w:pPr>
    <w:rPr>
      <w:sz w:val="20"/>
      <w:lang w:val="en-GB"/>
    </w:rPr>
  </w:style>
  <w:style w:type="character" w:customStyle="1" w:styleId="FooterChar">
    <w:name w:val="Footer Char"/>
    <w:basedOn w:val="DefaultParagraphFont"/>
    <w:link w:val="Footer"/>
    <w:rsid w:val="006857A0"/>
    <w:rPr>
      <w:sz w:val="20"/>
      <w:lang w:val="en-GB"/>
    </w:rPr>
  </w:style>
  <w:style w:type="paragraph" w:styleId="BalloonText">
    <w:name w:val="Balloon Text"/>
    <w:basedOn w:val="Normal"/>
    <w:link w:val="BalloonTextChar"/>
    <w:rsid w:val="006857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857A0"/>
    <w:rPr>
      <w:rFonts w:ascii="Tahoma" w:hAnsi="Tahoma" w:cs="Tahoma"/>
      <w:sz w:val="16"/>
      <w:szCs w:val="16"/>
      <w:lang w:val="en-GB"/>
    </w:rPr>
  </w:style>
  <w:style w:type="table" w:styleId="TableGrid">
    <w:name w:val="Table Grid"/>
    <w:basedOn w:val="TableNormal"/>
    <w:uiPriority w:val="59"/>
    <w:rsid w:val="00685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6857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857A0"/>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6857A0"/>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6857A0"/>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6857A0"/>
    <w:pPr>
      <w:ind w:left="360" w:hanging="360"/>
      <w:contextualSpacing/>
    </w:pPr>
    <w:rPr>
      <w:sz w:val="22"/>
    </w:rPr>
  </w:style>
  <w:style w:type="character" w:customStyle="1" w:styleId="Heading4Char">
    <w:name w:val="Heading 4 Char"/>
    <w:basedOn w:val="DefaultParagraphFont"/>
    <w:link w:val="Heading4"/>
    <w:rsid w:val="006857A0"/>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6857A0"/>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6857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6857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6857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6857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857A0"/>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6857A0"/>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6857A0"/>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6857A0"/>
    <w:pPr>
      <w:spacing w:line="180" w:lineRule="exact"/>
      <w:jc w:val="right"/>
    </w:pPr>
    <w:rPr>
      <w:color w:val="00558C" w:themeColor="accent1"/>
    </w:rPr>
  </w:style>
  <w:style w:type="paragraph" w:customStyle="1" w:styleId="Editionnumber">
    <w:name w:val="Edition number"/>
    <w:basedOn w:val="Normal"/>
    <w:rsid w:val="006857A0"/>
    <w:rPr>
      <w:b/>
      <w:color w:val="00558C" w:themeColor="accent1"/>
      <w:sz w:val="50"/>
      <w:szCs w:val="50"/>
    </w:rPr>
  </w:style>
  <w:style w:type="paragraph" w:customStyle="1" w:styleId="Editionnumber-footer">
    <w:name w:val="Edition number - footer"/>
    <w:basedOn w:val="Footer"/>
    <w:next w:val="NoSpacing"/>
    <w:rsid w:val="006857A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6857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6857A0"/>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857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6857A0"/>
    <w:rPr>
      <w:color w:val="00558C" w:themeColor="accent1"/>
      <w:u w:val="single"/>
    </w:rPr>
  </w:style>
  <w:style w:type="paragraph" w:styleId="ListNumber3">
    <w:name w:val="List Number 3"/>
    <w:basedOn w:val="Normal"/>
    <w:uiPriority w:val="99"/>
    <w:unhideWhenUsed/>
    <w:rsid w:val="006857A0"/>
    <w:pPr>
      <w:contextualSpacing/>
    </w:pPr>
  </w:style>
  <w:style w:type="paragraph" w:styleId="TableofFigures">
    <w:name w:val="table of figures"/>
    <w:basedOn w:val="Normal"/>
    <w:next w:val="Normal"/>
    <w:uiPriority w:val="99"/>
    <w:rsid w:val="006857A0"/>
    <w:pPr>
      <w:tabs>
        <w:tab w:val="right" w:leader="dot" w:pos="9781"/>
      </w:tabs>
      <w:spacing w:after="60"/>
      <w:ind w:left="1276" w:right="425" w:hanging="1276"/>
    </w:pPr>
    <w:rPr>
      <w:i/>
      <w:color w:val="00558C"/>
      <w:sz w:val="22"/>
    </w:rPr>
  </w:style>
  <w:style w:type="paragraph" w:customStyle="1" w:styleId="Tabletext">
    <w:name w:val="Table text"/>
    <w:basedOn w:val="Normal"/>
    <w:qFormat/>
    <w:rsid w:val="006857A0"/>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6857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6857A0"/>
    <w:rPr>
      <w:b/>
      <w:bCs/>
      <w:i/>
      <w:color w:val="575756"/>
      <w:sz w:val="22"/>
      <w:u w:val="single"/>
    </w:rPr>
  </w:style>
  <w:style w:type="paragraph" w:styleId="TOC3">
    <w:name w:val="toc 3"/>
    <w:basedOn w:val="Normal"/>
    <w:next w:val="Normal"/>
    <w:uiPriority w:val="39"/>
    <w:unhideWhenUsed/>
    <w:rsid w:val="006857A0"/>
    <w:pPr>
      <w:tabs>
        <w:tab w:val="right" w:leader="dot" w:pos="9781"/>
      </w:tabs>
      <w:spacing w:after="60"/>
      <w:ind w:left="1134" w:hanging="709"/>
    </w:pPr>
    <w:rPr>
      <w:color w:val="00558C"/>
    </w:rPr>
  </w:style>
  <w:style w:type="paragraph" w:customStyle="1" w:styleId="Listatext">
    <w:name w:val="List a text"/>
    <w:basedOn w:val="Normal"/>
    <w:qFormat/>
    <w:rsid w:val="006857A0"/>
    <w:pPr>
      <w:spacing w:after="120"/>
      <w:ind w:left="1134"/>
    </w:pPr>
    <w:rPr>
      <w:sz w:val="22"/>
    </w:rPr>
  </w:style>
  <w:style w:type="character" w:customStyle="1" w:styleId="Bullet2Char">
    <w:name w:val="Bullet 2 Char"/>
    <w:basedOn w:val="DefaultParagraphFont"/>
    <w:link w:val="Bullet2"/>
    <w:rsid w:val="006857A0"/>
    <w:rPr>
      <w:color w:val="000000" w:themeColor="text1"/>
      <w:lang w:val="en-GB"/>
    </w:rPr>
  </w:style>
  <w:style w:type="paragraph" w:customStyle="1" w:styleId="AppendixHead1">
    <w:name w:val="Appendix Head 1"/>
    <w:basedOn w:val="Normal"/>
    <w:next w:val="Heading1separationline"/>
    <w:qFormat/>
    <w:rsid w:val="006857A0"/>
    <w:pPr>
      <w:numPr>
        <w:ilvl w:val="1"/>
        <w:numId w:val="1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6857A0"/>
    <w:pPr>
      <w:numPr>
        <w:ilvl w:val="2"/>
      </w:numPr>
      <w:spacing w:after="120"/>
    </w:pPr>
    <w:rPr>
      <w:rFonts w:cs="Arial"/>
      <w:sz w:val="24"/>
      <w:lang w:eastAsia="en-GB"/>
    </w:rPr>
  </w:style>
  <w:style w:type="paragraph" w:customStyle="1" w:styleId="AppendixHead3">
    <w:name w:val="Appendix Head 3"/>
    <w:basedOn w:val="Normal"/>
    <w:next w:val="BodyText"/>
    <w:qFormat/>
    <w:rsid w:val="006857A0"/>
    <w:pPr>
      <w:numPr>
        <w:ilvl w:val="3"/>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6857A0"/>
    <w:pPr>
      <w:numPr>
        <w:ilvl w:val="4"/>
      </w:numPr>
    </w:pPr>
    <w:rPr>
      <w:smallCaps w:val="0"/>
      <w:sz w:val="22"/>
    </w:rPr>
  </w:style>
  <w:style w:type="paragraph" w:customStyle="1" w:styleId="Annex">
    <w:name w:val="Annex"/>
    <w:next w:val="BodyText"/>
    <w:link w:val="AnnexChar"/>
    <w:qFormat/>
    <w:rsid w:val="006857A0"/>
    <w:pPr>
      <w:numPr>
        <w:numId w:val="3"/>
      </w:numPr>
      <w:spacing w:after="360"/>
    </w:pPr>
    <w:rPr>
      <w:b/>
      <w:caps/>
      <w:color w:val="00558C"/>
      <w:sz w:val="28"/>
      <w:lang w:val="en-GB"/>
    </w:rPr>
  </w:style>
  <w:style w:type="character" w:customStyle="1" w:styleId="AnnexChar">
    <w:name w:val="Annex Char"/>
    <w:basedOn w:val="DefaultParagraphFont"/>
    <w:link w:val="Annex"/>
    <w:rsid w:val="006857A0"/>
    <w:rPr>
      <w:b/>
      <w:caps/>
      <w:color w:val="00558C"/>
      <w:sz w:val="28"/>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6857A0"/>
    <w:pPr>
      <w:spacing w:after="120"/>
      <w:jc w:val="both"/>
    </w:pPr>
    <w:rPr>
      <w:sz w:val="22"/>
    </w:rPr>
  </w:style>
  <w:style w:type="character" w:customStyle="1" w:styleId="BodyTextChar">
    <w:name w:val="Body Text Char"/>
    <w:basedOn w:val="DefaultParagraphFont"/>
    <w:link w:val="BodyText"/>
    <w:rsid w:val="006857A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6857A0"/>
    <w:rPr>
      <w:noProof w:val="0"/>
      <w:sz w:val="18"/>
      <w:szCs w:val="18"/>
      <w:lang w:val="en-GB"/>
    </w:rPr>
  </w:style>
  <w:style w:type="paragraph" w:styleId="CommentText">
    <w:name w:val="annotation text"/>
    <w:basedOn w:val="Normal"/>
    <w:link w:val="CommentTextChar"/>
    <w:unhideWhenUsed/>
    <w:rsid w:val="006857A0"/>
    <w:pPr>
      <w:spacing w:line="240" w:lineRule="auto"/>
    </w:pPr>
    <w:rPr>
      <w:sz w:val="24"/>
      <w:szCs w:val="24"/>
    </w:rPr>
  </w:style>
  <w:style w:type="character" w:customStyle="1" w:styleId="CommentTextChar">
    <w:name w:val="Comment Text Char"/>
    <w:basedOn w:val="DefaultParagraphFont"/>
    <w:link w:val="CommentText"/>
    <w:rsid w:val="006857A0"/>
    <w:rPr>
      <w:sz w:val="24"/>
      <w:szCs w:val="24"/>
      <w:lang w:val="en-GB"/>
    </w:rPr>
  </w:style>
  <w:style w:type="paragraph" w:styleId="CommentSubject">
    <w:name w:val="annotation subject"/>
    <w:basedOn w:val="CommentText"/>
    <w:next w:val="CommentText"/>
    <w:link w:val="CommentSubjectChar"/>
    <w:unhideWhenUsed/>
    <w:rsid w:val="006857A0"/>
    <w:rPr>
      <w:b/>
      <w:bCs/>
      <w:sz w:val="20"/>
      <w:szCs w:val="20"/>
    </w:rPr>
  </w:style>
  <w:style w:type="character" w:customStyle="1" w:styleId="CommentSubjectChar">
    <w:name w:val="Comment Subject Char"/>
    <w:basedOn w:val="CommentTextChar"/>
    <w:link w:val="CommentSubject"/>
    <w:rsid w:val="006857A0"/>
    <w:rPr>
      <w:b/>
      <w:bCs/>
      <w:sz w:val="20"/>
      <w:szCs w:val="20"/>
      <w:lang w:val="en-GB"/>
    </w:rPr>
  </w:style>
  <w:style w:type="paragraph" w:styleId="BodyTextIndent3">
    <w:name w:val="Body Text Indent 3"/>
    <w:basedOn w:val="Normal"/>
    <w:link w:val="BodyTextIndent3Char"/>
    <w:semiHidden/>
    <w:unhideWhenUsed/>
    <w:rsid w:val="006857A0"/>
    <w:pPr>
      <w:spacing w:after="120"/>
      <w:ind w:left="360"/>
    </w:pPr>
    <w:rPr>
      <w:sz w:val="16"/>
      <w:szCs w:val="16"/>
    </w:rPr>
  </w:style>
  <w:style w:type="character" w:customStyle="1" w:styleId="BodyTextIndent3Char">
    <w:name w:val="Body Text Indent 3 Char"/>
    <w:basedOn w:val="DefaultParagraphFont"/>
    <w:link w:val="BodyTextIndent3"/>
    <w:semiHidden/>
    <w:rsid w:val="006857A0"/>
    <w:rPr>
      <w:sz w:val="16"/>
      <w:szCs w:val="16"/>
      <w:lang w:val="en-GB"/>
    </w:rPr>
  </w:style>
  <w:style w:type="paragraph" w:customStyle="1" w:styleId="InsetList">
    <w:name w:val="Inset List"/>
    <w:basedOn w:val="Normal"/>
    <w:qFormat/>
    <w:rsid w:val="006857A0"/>
    <w:pPr>
      <w:numPr>
        <w:numId w:val="9"/>
      </w:numPr>
      <w:spacing w:after="120"/>
      <w:jc w:val="both"/>
    </w:pPr>
    <w:rPr>
      <w:sz w:val="22"/>
    </w:rPr>
  </w:style>
  <w:style w:type="paragraph" w:customStyle="1" w:styleId="ListofFigures">
    <w:name w:val="List of Figures"/>
    <w:basedOn w:val="Normal"/>
    <w:next w:val="Normal"/>
    <w:rsid w:val="006857A0"/>
    <w:pPr>
      <w:spacing w:after="240" w:line="480" w:lineRule="atLeast"/>
    </w:pPr>
    <w:rPr>
      <w:b/>
      <w:color w:val="009FE3" w:themeColor="accent2"/>
      <w:sz w:val="40"/>
      <w:szCs w:val="40"/>
    </w:rPr>
  </w:style>
  <w:style w:type="paragraph" w:customStyle="1" w:styleId="Reference">
    <w:name w:val="Reference"/>
    <w:basedOn w:val="Normal"/>
    <w:qFormat/>
    <w:rsid w:val="006857A0"/>
    <w:pPr>
      <w:numPr>
        <w:numId w:val="17"/>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6857A0"/>
    <w:pPr>
      <w:numPr>
        <w:numId w:val="6"/>
      </w:numPr>
      <w:tabs>
        <w:tab w:val="left" w:pos="851"/>
      </w:tabs>
      <w:spacing w:before="240" w:after="240"/>
      <w:jc w:val="center"/>
    </w:pPr>
    <w:rPr>
      <w:b w:val="0"/>
      <w:u w:val="none"/>
    </w:rPr>
  </w:style>
  <w:style w:type="paragraph" w:styleId="ListNumber">
    <w:name w:val="List Number"/>
    <w:basedOn w:val="Normal"/>
    <w:semiHidden/>
    <w:rsid w:val="006857A0"/>
    <w:pPr>
      <w:numPr>
        <w:numId w:val="14"/>
      </w:numPr>
      <w:contextualSpacing/>
    </w:pPr>
  </w:style>
  <w:style w:type="paragraph" w:styleId="TOC4">
    <w:name w:val="toc 4"/>
    <w:basedOn w:val="Normal"/>
    <w:next w:val="Normal"/>
    <w:autoRedefine/>
    <w:uiPriority w:val="39"/>
    <w:unhideWhenUsed/>
    <w:rsid w:val="006857A0"/>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6857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6857A0"/>
    <w:rPr>
      <w:sz w:val="18"/>
      <w:szCs w:val="24"/>
      <w:vertAlign w:val="superscript"/>
      <w:lang w:val="en-GB"/>
    </w:rPr>
  </w:style>
  <w:style w:type="character" w:styleId="FootnoteReference">
    <w:name w:val="footnote reference"/>
    <w:uiPriority w:val="99"/>
    <w:rsid w:val="006857A0"/>
    <w:rPr>
      <w:rFonts w:asciiTheme="minorHAnsi" w:hAnsiTheme="minorHAnsi"/>
      <w:sz w:val="20"/>
      <w:vertAlign w:val="superscript"/>
    </w:rPr>
  </w:style>
  <w:style w:type="character" w:styleId="PageNumber">
    <w:name w:val="page number"/>
    <w:rsid w:val="006857A0"/>
    <w:rPr>
      <w:rFonts w:asciiTheme="minorHAnsi" w:hAnsiTheme="minorHAnsi"/>
      <w:sz w:val="15"/>
    </w:rPr>
  </w:style>
  <w:style w:type="paragraph" w:customStyle="1" w:styleId="Footereditionno">
    <w:name w:val="Footer edition no."/>
    <w:basedOn w:val="Normal"/>
    <w:rsid w:val="006857A0"/>
    <w:pPr>
      <w:tabs>
        <w:tab w:val="right" w:pos="10206"/>
      </w:tabs>
    </w:pPr>
    <w:rPr>
      <w:b/>
      <w:color w:val="00558C"/>
      <w:sz w:val="15"/>
    </w:rPr>
  </w:style>
  <w:style w:type="paragraph" w:customStyle="1" w:styleId="Lista">
    <w:name w:val="List a"/>
    <w:basedOn w:val="Normal"/>
    <w:qFormat/>
    <w:rsid w:val="006857A0"/>
    <w:pPr>
      <w:numPr>
        <w:ilvl w:val="1"/>
        <w:numId w:val="40"/>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857A0"/>
    <w:pPr>
      <w:numPr>
        <w:numId w:val="7"/>
      </w:numPr>
    </w:pPr>
  </w:style>
  <w:style w:type="paragraph" w:styleId="TOC5">
    <w:name w:val="toc 5"/>
    <w:basedOn w:val="Normal"/>
    <w:next w:val="Normal"/>
    <w:autoRedefine/>
    <w:uiPriority w:val="39"/>
    <w:rsid w:val="006857A0"/>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6857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6857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6857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6857A0"/>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6857A0"/>
    <w:pPr>
      <w:numPr>
        <w:ilvl w:val="2"/>
        <w:numId w:val="40"/>
      </w:numPr>
      <w:ind w:left="1701" w:hanging="425"/>
    </w:pPr>
  </w:style>
  <w:style w:type="paragraph" w:customStyle="1" w:styleId="Listitext">
    <w:name w:val="List i text"/>
    <w:basedOn w:val="Normal"/>
    <w:qFormat/>
    <w:rsid w:val="006857A0"/>
    <w:pPr>
      <w:ind w:left="2268" w:hanging="567"/>
    </w:pPr>
    <w:rPr>
      <w:sz w:val="20"/>
    </w:rPr>
  </w:style>
  <w:style w:type="paragraph" w:customStyle="1" w:styleId="Bullet1text">
    <w:name w:val="Bullet 1 text"/>
    <w:basedOn w:val="Normal"/>
    <w:qFormat/>
    <w:rsid w:val="006857A0"/>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6857A0"/>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6857A0"/>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6857A0"/>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6857A0"/>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6857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6857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6857A0"/>
    <w:rPr>
      <w:rFonts w:ascii="Tahoma" w:eastAsia="Times New Roman" w:hAnsi="Tahoma" w:cs="Times New Roman"/>
      <w:sz w:val="20"/>
      <w:szCs w:val="24"/>
      <w:shd w:val="clear" w:color="auto" w:fill="000080"/>
      <w:lang w:val="de-DE" w:eastAsia="de-DE"/>
    </w:rPr>
  </w:style>
  <w:style w:type="character" w:styleId="FollowedHyperlink">
    <w:name w:val="FollowedHyperlink"/>
    <w:rsid w:val="006857A0"/>
    <w:rPr>
      <w:color w:val="800080"/>
      <w:u w:val="single"/>
    </w:rPr>
  </w:style>
  <w:style w:type="paragraph" w:styleId="NormalWeb">
    <w:name w:val="Normal (Web)"/>
    <w:basedOn w:val="Normal"/>
    <w:uiPriority w:val="99"/>
    <w:rsid w:val="006857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6857A0"/>
    <w:pPr>
      <w:tabs>
        <w:tab w:val="left" w:pos="1134"/>
        <w:tab w:val="right" w:pos="9781"/>
      </w:tabs>
    </w:pPr>
  </w:style>
  <w:style w:type="character" w:styleId="Emphasis">
    <w:name w:val="Emphasis"/>
    <w:rsid w:val="006857A0"/>
    <w:rPr>
      <w:i/>
      <w:iCs/>
    </w:rPr>
  </w:style>
  <w:style w:type="character" w:styleId="HTMLCite">
    <w:name w:val="HTML Cite"/>
    <w:rsid w:val="006857A0"/>
    <w:rPr>
      <w:i/>
      <w:iCs/>
    </w:rPr>
  </w:style>
  <w:style w:type="paragraph" w:customStyle="1" w:styleId="equation0">
    <w:name w:val="equation"/>
    <w:basedOn w:val="Normal"/>
    <w:next w:val="BodyText"/>
    <w:rsid w:val="00332A7B"/>
    <w:pPr>
      <w:keepNext/>
      <w:spacing w:after="120" w:line="240" w:lineRule="auto"/>
      <w:ind w:left="1276" w:hanging="1276"/>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6857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6857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6857A0"/>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857A0"/>
    <w:pPr>
      <w:numPr>
        <w:numId w:val="5"/>
      </w:numPr>
      <w:spacing w:before="120"/>
      <w:contextualSpacing/>
    </w:pPr>
    <w:rPr>
      <w:sz w:val="20"/>
    </w:rPr>
  </w:style>
  <w:style w:type="paragraph" w:customStyle="1" w:styleId="Textedesaisie">
    <w:name w:val="Texte de saisie"/>
    <w:basedOn w:val="Normal"/>
    <w:link w:val="TextedesaisieCar"/>
    <w:rsid w:val="006857A0"/>
    <w:rPr>
      <w:color w:val="000000" w:themeColor="text1"/>
      <w:sz w:val="22"/>
    </w:rPr>
  </w:style>
  <w:style w:type="character" w:customStyle="1" w:styleId="TextedesaisieCar">
    <w:name w:val="Texte de saisie Car"/>
    <w:basedOn w:val="DefaultParagraphFont"/>
    <w:link w:val="Textedesaisie"/>
    <w:rsid w:val="006857A0"/>
    <w:rPr>
      <w:color w:val="000000" w:themeColor="text1"/>
      <w:lang w:val="en-GB"/>
    </w:rPr>
  </w:style>
  <w:style w:type="paragraph" w:customStyle="1" w:styleId="AnnexTablecaption">
    <w:name w:val="Annex Table caption"/>
    <w:basedOn w:val="BodyText"/>
    <w:qFormat/>
    <w:rsid w:val="006857A0"/>
    <w:pPr>
      <w:numPr>
        <w:numId w:val="43"/>
      </w:numPr>
      <w:jc w:val="center"/>
    </w:pPr>
    <w:rPr>
      <w:i/>
      <w:color w:val="00558C"/>
      <w:lang w:eastAsia="en-GB"/>
    </w:rPr>
  </w:style>
  <w:style w:type="paragraph" w:customStyle="1" w:styleId="Figurecaption">
    <w:name w:val="Figure caption"/>
    <w:basedOn w:val="Caption"/>
    <w:next w:val="BodyText"/>
    <w:qFormat/>
    <w:rsid w:val="006857A0"/>
    <w:pPr>
      <w:numPr>
        <w:numId w:val="10"/>
      </w:numPr>
      <w:spacing w:before="240" w:after="240"/>
      <w:jc w:val="center"/>
    </w:pPr>
    <w:rPr>
      <w:b w:val="0"/>
      <w:u w:val="none"/>
    </w:r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rsid w:val="006857A0"/>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6857A0"/>
    <w:pPr>
      <w:spacing w:before="60" w:after="60"/>
      <w:ind w:left="113" w:right="113"/>
      <w:jc w:val="center"/>
    </w:pPr>
    <w:rPr>
      <w:b/>
      <w:color w:val="00558C"/>
      <w:sz w:val="20"/>
      <w:lang w:val="en-US"/>
    </w:rPr>
  </w:style>
  <w:style w:type="paragraph" w:customStyle="1" w:styleId="Appendix">
    <w:name w:val="Appendix"/>
    <w:next w:val="BodyText"/>
    <w:qFormat/>
    <w:rsid w:val="006857A0"/>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6857A0"/>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6857A0"/>
    <w:rPr>
      <w:caps/>
      <w:color w:val="00558C"/>
      <w:sz w:val="50"/>
    </w:rPr>
  </w:style>
  <w:style w:type="paragraph" w:customStyle="1" w:styleId="Documentdate">
    <w:name w:val="Document date"/>
    <w:basedOn w:val="Normal"/>
    <w:link w:val="DocumentdateChar"/>
    <w:rsid w:val="006857A0"/>
    <w:rPr>
      <w:b/>
      <w:color w:val="00558C"/>
      <w:sz w:val="28"/>
    </w:rPr>
  </w:style>
  <w:style w:type="paragraph" w:customStyle="1" w:styleId="Footerportrait">
    <w:name w:val="Footer portrait"/>
    <w:basedOn w:val="Normal"/>
    <w:rsid w:val="006857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6857A0"/>
    <w:pPr>
      <w:ind w:left="0" w:right="0"/>
    </w:pPr>
    <w:rPr>
      <w:b w:val="0"/>
      <w:color w:val="00558C"/>
    </w:rPr>
  </w:style>
  <w:style w:type="character" w:styleId="PlaceholderText">
    <w:name w:val="Placeholder Text"/>
    <w:basedOn w:val="DefaultParagraphFont"/>
    <w:uiPriority w:val="99"/>
    <w:semiHidden/>
    <w:rsid w:val="006857A0"/>
    <w:rPr>
      <w:color w:val="808080"/>
    </w:rPr>
  </w:style>
  <w:style w:type="paragraph" w:customStyle="1" w:styleId="Style1">
    <w:name w:val="Style1"/>
    <w:basedOn w:val="Tableheading"/>
    <w:rsid w:val="006857A0"/>
  </w:style>
  <w:style w:type="paragraph" w:customStyle="1" w:styleId="Style2">
    <w:name w:val="Style2"/>
    <w:basedOn w:val="TOC3"/>
    <w:autoRedefine/>
    <w:rsid w:val="006857A0"/>
    <w:pPr>
      <w:tabs>
        <w:tab w:val="left" w:pos="1985"/>
        <w:tab w:val="right" w:pos="10195"/>
      </w:tabs>
    </w:pPr>
    <w:rPr>
      <w:noProof/>
      <w:sz w:val="24"/>
      <w:szCs w:val="24"/>
      <w:lang w:val="en-US"/>
    </w:rPr>
  </w:style>
  <w:style w:type="paragraph" w:customStyle="1" w:styleId="Equationcaption">
    <w:name w:val="Equation caption"/>
    <w:basedOn w:val="TableofFigures"/>
    <w:next w:val="BodyText"/>
    <w:rsid w:val="00923B4D"/>
    <w:pPr>
      <w:tabs>
        <w:tab w:val="left" w:pos="1843"/>
      </w:tabs>
    </w:pPr>
  </w:style>
  <w:style w:type="paragraph" w:customStyle="1" w:styleId="Headingseparationline-landscape">
    <w:name w:val="Heading separation line - landscape"/>
    <w:basedOn w:val="Heading1separationline"/>
    <w:rsid w:val="006857A0"/>
    <w:pPr>
      <w:ind w:right="14317"/>
    </w:pPr>
  </w:style>
  <w:style w:type="paragraph" w:customStyle="1" w:styleId="Figure">
    <w:name w:val="Figure_#"/>
    <w:basedOn w:val="Normal"/>
    <w:next w:val="Normal"/>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Normal"/>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Normal"/>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Normal"/>
    <w:next w:val="Normal"/>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Normal"/>
    <w:next w:val="Normal"/>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Annex"/>
    <w:next w:val="Heading1separationline"/>
    <w:qFormat/>
    <w:rsid w:val="006857A0"/>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6857A0"/>
    <w:pPr>
      <w:numPr>
        <w:ilvl w:val="2"/>
      </w:numPr>
    </w:pPr>
    <w:rPr>
      <w:caps w:val="0"/>
      <w:smallCaps/>
    </w:rPr>
  </w:style>
  <w:style w:type="paragraph" w:customStyle="1" w:styleId="AnnexHead4">
    <w:name w:val="Annex Head 4"/>
    <w:basedOn w:val="AnnexHead3"/>
    <w:next w:val="BodyText"/>
    <w:qFormat/>
    <w:rsid w:val="006857A0"/>
    <w:pPr>
      <w:numPr>
        <w:ilvl w:val="3"/>
      </w:numPr>
    </w:pPr>
    <w:rPr>
      <w:smallCaps w:val="0"/>
      <w:sz w:val="22"/>
    </w:rPr>
  </w:style>
  <w:style w:type="paragraph" w:customStyle="1" w:styleId="List1indent1">
    <w:name w:val="List 1 indent 1"/>
    <w:basedOn w:val="Normal"/>
    <w:qFormat/>
    <w:rsid w:val="00715FA9"/>
    <w:pPr>
      <w:tabs>
        <w:tab w:val="num" w:pos="1134"/>
      </w:tabs>
      <w:spacing w:after="120" w:line="240" w:lineRule="auto"/>
      <w:ind w:left="1134" w:hanging="567"/>
      <w:jc w:val="both"/>
    </w:pPr>
    <w:rPr>
      <w:rFonts w:ascii="Arial" w:eastAsia="Calibri" w:hAnsi="Arial" w:cs="Arial"/>
      <w:sz w:val="22"/>
      <w:lang w:eastAsia="en-GB"/>
    </w:rPr>
  </w:style>
  <w:style w:type="paragraph" w:customStyle="1" w:styleId="Acronym">
    <w:name w:val="Acronym"/>
    <w:basedOn w:val="Normal"/>
    <w:rsid w:val="00A8208A"/>
    <w:pPr>
      <w:spacing w:after="60"/>
      <w:ind w:left="1418" w:hanging="1418"/>
    </w:pPr>
    <w:rPr>
      <w:sz w:val="22"/>
    </w:rPr>
  </w:style>
  <w:style w:type="paragraph" w:styleId="Revision">
    <w:name w:val="Revision"/>
    <w:hidden/>
    <w:uiPriority w:val="99"/>
    <w:semiHidden/>
    <w:rsid w:val="006857A0"/>
    <w:pPr>
      <w:spacing w:after="0" w:line="240" w:lineRule="auto"/>
    </w:pPr>
    <w:rPr>
      <w:sz w:val="18"/>
      <w:lang w:val="en-GB"/>
    </w:rPr>
  </w:style>
  <w:style w:type="paragraph" w:customStyle="1" w:styleId="MRN">
    <w:name w:val="MRN"/>
    <w:basedOn w:val="Normal"/>
    <w:link w:val="MRNChar"/>
    <w:rsid w:val="006857A0"/>
    <w:rPr>
      <w:b/>
      <w:color w:val="00558C"/>
      <w:sz w:val="28"/>
    </w:rPr>
  </w:style>
  <w:style w:type="character" w:customStyle="1" w:styleId="DocumentdateChar">
    <w:name w:val="Document date Char"/>
    <w:basedOn w:val="DefaultParagraphFont"/>
    <w:link w:val="Documentdate"/>
    <w:rsid w:val="00075AAE"/>
    <w:rPr>
      <w:b/>
      <w:color w:val="00558C"/>
      <w:sz w:val="28"/>
      <w:lang w:val="en-GB"/>
    </w:rPr>
  </w:style>
  <w:style w:type="character" w:customStyle="1" w:styleId="MRNChar">
    <w:name w:val="MRN Char"/>
    <w:basedOn w:val="DefaultParagraphFont"/>
    <w:link w:val="MRN"/>
    <w:rsid w:val="006857A0"/>
    <w:rPr>
      <w:b/>
      <w:color w:val="00558C"/>
      <w:sz w:val="28"/>
      <w:lang w:val="en-GB"/>
    </w:rPr>
  </w:style>
  <w:style w:type="paragraph" w:customStyle="1" w:styleId="Heading1separationline">
    <w:name w:val="Heading 1 separation line"/>
    <w:basedOn w:val="Normal"/>
    <w:next w:val="BodyText"/>
    <w:rsid w:val="006857A0"/>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6857A0"/>
    <w:rPr>
      <w:b/>
      <w:color w:val="00558C"/>
    </w:rPr>
  </w:style>
  <w:style w:type="paragraph" w:customStyle="1" w:styleId="AppendixHead5">
    <w:name w:val="Appendix Head 5"/>
    <w:basedOn w:val="AppendixHead4"/>
    <w:next w:val="BodyText"/>
    <w:qFormat/>
    <w:rsid w:val="006857A0"/>
    <w:pPr>
      <w:ind w:left="1701" w:hanging="1701"/>
    </w:pPr>
    <w:rPr>
      <w:b w:val="0"/>
    </w:rPr>
  </w:style>
  <w:style w:type="paragraph" w:customStyle="1" w:styleId="AnnexHead5">
    <w:name w:val="Annex Head 5"/>
    <w:basedOn w:val="Normal"/>
    <w:next w:val="BodyText"/>
    <w:qFormat/>
    <w:rsid w:val="006857A0"/>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6857A0"/>
    <w:pPr>
      <w:spacing w:after="60"/>
      <w:ind w:left="1418" w:hanging="1418"/>
    </w:pPr>
    <w:rPr>
      <w:sz w:val="22"/>
    </w:rPr>
  </w:style>
  <w:style w:type="paragraph" w:styleId="Title">
    <w:name w:val="Title"/>
    <w:basedOn w:val="Normal"/>
    <w:link w:val="TitleChar"/>
    <w:rsid w:val="006857A0"/>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857A0"/>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6857A0"/>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6857A0"/>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6857A0"/>
    <w:rPr>
      <w:i/>
    </w:rPr>
  </w:style>
  <w:style w:type="character" w:customStyle="1" w:styleId="RevokesChar">
    <w:name w:val="Revokes Char"/>
    <w:basedOn w:val="DefaultParagraphFont"/>
    <w:link w:val="Revokes"/>
    <w:rsid w:val="006857A0"/>
    <w:rPr>
      <w:b/>
      <w:i/>
      <w:color w:val="00558C"/>
      <w:sz w:val="28"/>
      <w:lang w:val="en-GB"/>
    </w:rPr>
  </w:style>
  <w:style w:type="paragraph" w:customStyle="1" w:styleId="Equation">
    <w:name w:val="Equation"/>
    <w:basedOn w:val="BodyText"/>
    <w:next w:val="BodyText"/>
    <w:link w:val="EquationChar"/>
    <w:qFormat/>
    <w:rsid w:val="006857A0"/>
    <w:pPr>
      <w:numPr>
        <w:numId w:val="37"/>
      </w:numPr>
      <w:spacing w:before="60"/>
      <w:jc w:val="right"/>
    </w:pPr>
  </w:style>
  <w:style w:type="character" w:customStyle="1" w:styleId="EquationChar">
    <w:name w:val="Equation Char"/>
    <w:basedOn w:val="BodyTextChar"/>
    <w:link w:val="Equation"/>
    <w:rsid w:val="006857A0"/>
    <w:rPr>
      <w:lang w:val="en-GB"/>
    </w:rPr>
  </w:style>
  <w:style w:type="paragraph" w:customStyle="1" w:styleId="Furtherreading">
    <w:name w:val="Further reading"/>
    <w:basedOn w:val="BodyText"/>
    <w:link w:val="FurtherreadingChar"/>
    <w:qFormat/>
    <w:rsid w:val="006857A0"/>
    <w:pPr>
      <w:numPr>
        <w:numId w:val="38"/>
      </w:numPr>
      <w:spacing w:before="60"/>
    </w:pPr>
  </w:style>
  <w:style w:type="character" w:customStyle="1" w:styleId="FurtherreadingChar">
    <w:name w:val="Further reading Char"/>
    <w:basedOn w:val="BodyTextChar"/>
    <w:link w:val="Furtherreading"/>
    <w:rsid w:val="006857A0"/>
    <w:rPr>
      <w:lang w:val="en-GB"/>
    </w:rPr>
  </w:style>
  <w:style w:type="paragraph" w:customStyle="1" w:styleId="Documentrevisiontabletitle">
    <w:name w:val="Document revision table title"/>
    <w:basedOn w:val="Normal"/>
    <w:rsid w:val="006857A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6857A0"/>
    <w:pPr>
      <w:numPr>
        <w:numId w:val="41"/>
      </w:numPr>
      <w:jc w:val="center"/>
    </w:pPr>
    <w:rPr>
      <w:i/>
      <w:color w:val="00558C"/>
      <w:lang w:eastAsia="en-GB"/>
    </w:rPr>
  </w:style>
  <w:style w:type="character" w:customStyle="1" w:styleId="AnnexFigureCaptionChar">
    <w:name w:val="Annex Figure Caption Char"/>
    <w:basedOn w:val="BodyTextChar"/>
    <w:link w:val="AnnexFigureCaption"/>
    <w:rsid w:val="006857A0"/>
    <w:rPr>
      <w:i/>
      <w:color w:val="00558C"/>
      <w:lang w:val="en-GB" w:eastAsia="en-GB"/>
    </w:rPr>
  </w:style>
  <w:style w:type="paragraph" w:styleId="Index1">
    <w:name w:val="index 1"/>
    <w:basedOn w:val="Normal"/>
    <w:next w:val="Normal"/>
    <w:autoRedefine/>
    <w:semiHidden/>
    <w:unhideWhenUsed/>
    <w:rsid w:val="006857A0"/>
    <w:pPr>
      <w:spacing w:line="240" w:lineRule="auto"/>
      <w:ind w:left="180" w:hanging="180"/>
    </w:pPr>
  </w:style>
  <w:style w:type="paragraph" w:customStyle="1" w:styleId="EmphasisParagraph">
    <w:name w:val="Emphasis Paragraph"/>
    <w:basedOn w:val="BodyText"/>
    <w:next w:val="BodyText"/>
    <w:link w:val="EmphasisParagraphChar"/>
    <w:rsid w:val="006857A0"/>
    <w:pPr>
      <w:ind w:left="425" w:right="709"/>
    </w:pPr>
    <w:rPr>
      <w:i/>
    </w:rPr>
  </w:style>
  <w:style w:type="character" w:customStyle="1" w:styleId="EmphasisParagraphChar">
    <w:name w:val="Emphasis Paragraph Char"/>
    <w:basedOn w:val="BodyTextChar"/>
    <w:link w:val="EmphasisParagraph"/>
    <w:rsid w:val="006857A0"/>
    <w:rPr>
      <w:i/>
      <w:lang w:val="en-GB"/>
    </w:rPr>
  </w:style>
  <w:style w:type="paragraph" w:customStyle="1" w:styleId="Quotationparagraph">
    <w:name w:val="Quotation paragraph"/>
    <w:basedOn w:val="BodyText"/>
    <w:link w:val="QuotationparagraphChar"/>
    <w:qFormat/>
    <w:rsid w:val="006857A0"/>
    <w:pPr>
      <w:suppressAutoHyphens/>
      <w:ind w:left="567" w:right="707"/>
    </w:pPr>
  </w:style>
  <w:style w:type="character" w:customStyle="1" w:styleId="QuotationparagraphChar">
    <w:name w:val="Quotation paragraph Char"/>
    <w:basedOn w:val="BodyTextChar"/>
    <w:link w:val="Quotationparagraph"/>
    <w:rsid w:val="006857A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790DF4-5411-481D-9CC0-9FDFB3455761}"/>
</file>

<file path=customXml/itemProps2.xml><?xml version="1.0" encoding="utf-8"?>
<ds:datastoreItem xmlns:ds="http://schemas.openxmlformats.org/officeDocument/2006/customXml" ds:itemID="{376D1FED-D0C3-4D44-B40A-39A7837DBE1E}">
  <ds:schemaRefs>
    <ds:schemaRef ds:uri="http://schemas.openxmlformats.org/officeDocument/2006/bibliography"/>
  </ds:schemaRefs>
</ds:datastoreItem>
</file>

<file path=customXml/itemProps3.xml><?xml version="1.0" encoding="utf-8"?>
<ds:datastoreItem xmlns:ds="http://schemas.openxmlformats.org/officeDocument/2006/customXml" ds:itemID="{ACD70E04-5820-4904-BF9D-25F3B664EB6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5573EA40-AE8A-43BE-9B1D-13B3EF0AEC71}">
  <ds:schemaRefs>
    <ds:schemaRef ds:uri="http://schemas.microsoft.com/sharepoint/v3/contenttype/forms"/>
  </ds:schemaRefs>
</ds:datastoreItem>
</file>

<file path=docMetadata/LabelInfo.xml><?xml version="1.0" encoding="utf-8"?>
<clbl:labelList xmlns:clbl="http://schemas.microsoft.com/office/2020/mipLabelMetadata">
  <clbl:label id="{37276b06-72c2-4081-996b-9af57fe26b63}" enabled="1" method="Standard" siteId="{ac843cea-7a2b-4dc6-9f37-919c3e210fed}" contentBits="0" removed="0"/>
</clbl:labelList>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8</Pages>
  <Words>1626</Words>
  <Characters>7904</Characters>
  <Application>Microsoft Office Word</Application>
  <DocSecurity>0</DocSecurity>
  <Lines>790</Lines>
  <Paragraphs>476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G1087</vt:lpstr>
      <vt:lpstr>IALA Guideline G1087</vt:lpstr>
      <vt:lpstr>IALA Guideline 1115</vt:lpstr>
    </vt:vector>
  </TitlesOfParts>
  <Manager>IALA</Manager>
  <Company>IALA</Company>
  <LinksUpToDate>false</LinksUpToDate>
  <CharactersWithSpaces>9054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G1087</dc:title>
  <dc:subject>IALA</dc:subject>
  <dc:creator>IALA Secretariat</dc:creator>
  <cp:keywords>urn:mrn:iala:pub:g1087:ed3.1; ARM</cp:keywords>
  <cp:lastModifiedBy>Minsu Jeon</cp:lastModifiedBy>
  <cp:revision>2</cp:revision>
  <cp:lastPrinted>2017-05-12T13:12:00Z</cp:lastPrinted>
  <dcterms:created xsi:type="dcterms:W3CDTF">2025-10-23T12:45:00Z</dcterms:created>
  <dcterms:modified xsi:type="dcterms:W3CDTF">2025-10-23T12:45:00Z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2429600</vt:r8>
  </property>
  <property fmtid="{D5CDD505-2E9C-101B-9397-08002B2CF9AE}" pid="4" name="MediaServiceImageTags">
    <vt:lpwstr/>
  </property>
</Properties>
</file>